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80" w:type="dxa"/>
          <w:right w:w="80" w:type="dxa"/>
        </w:tblCellMar>
        <w:tblLook w:val="0000" w:firstRow="0" w:lastRow="0" w:firstColumn="0" w:lastColumn="0" w:noHBand="0" w:noVBand="0"/>
      </w:tblPr>
      <w:tblGrid>
        <w:gridCol w:w="4333"/>
        <w:gridCol w:w="4904"/>
      </w:tblGrid>
      <w:tr w:rsidR="006316F4" w:rsidRPr="006A1E15">
        <w:trPr>
          <w:cantSplit/>
        </w:trPr>
        <w:tc>
          <w:tcPr>
            <w:tcW w:w="4333" w:type="dxa"/>
          </w:tcPr>
          <w:p w:rsidR="006316F4" w:rsidRPr="006A1E15" w:rsidRDefault="009A60A9">
            <w:pPr>
              <w:pStyle w:val="Header"/>
              <w:ind w:left="567" w:hanging="567"/>
              <w:jc w:val="center"/>
              <w:rPr>
                <w:rFonts w:ascii="Times New Roman" w:hAnsi="Times New Roman"/>
                <w:sz w:val="24"/>
                <w:szCs w:val="24"/>
              </w:rPr>
            </w:pPr>
            <w:r>
              <w:rPr>
                <w:rFonts w:ascii="Times New Roman" w:hAnsi="Times New Roman"/>
                <w:noProof/>
                <w:sz w:val="24"/>
                <w:szCs w:val="24"/>
              </w:rPr>
              <w:drawing>
                <wp:inline distT="0" distB="0" distL="0" distR="0">
                  <wp:extent cx="1219200" cy="1428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1428750"/>
                          </a:xfrm>
                          <a:prstGeom prst="rect">
                            <a:avLst/>
                          </a:prstGeom>
                          <a:noFill/>
                          <a:ln>
                            <a:noFill/>
                          </a:ln>
                        </pic:spPr>
                      </pic:pic>
                    </a:graphicData>
                  </a:graphic>
                </wp:inline>
              </w:drawing>
            </w:r>
          </w:p>
        </w:tc>
        <w:tc>
          <w:tcPr>
            <w:tcW w:w="4904" w:type="dxa"/>
          </w:tcPr>
          <w:p w:rsidR="006316F4" w:rsidRPr="006A1E15" w:rsidRDefault="006316F4">
            <w:pPr>
              <w:rPr>
                <w:rFonts w:ascii="Times New Roman" w:hAnsi="Times New Roman"/>
                <w:sz w:val="24"/>
                <w:szCs w:val="24"/>
              </w:rPr>
            </w:pPr>
          </w:p>
          <w:p w:rsidR="006316F4" w:rsidRPr="006A1E15" w:rsidRDefault="006316F4">
            <w:pPr>
              <w:rPr>
                <w:rFonts w:ascii="Times New Roman" w:hAnsi="Times New Roman"/>
                <w:sz w:val="24"/>
                <w:szCs w:val="24"/>
              </w:rPr>
            </w:pPr>
          </w:p>
          <w:p w:rsidR="006316F4" w:rsidRPr="006A1E15" w:rsidRDefault="006316F4">
            <w:pPr>
              <w:pStyle w:val="Centered"/>
              <w:jc w:val="both"/>
              <w:rPr>
                <w:rFonts w:ascii="Times New Roman" w:hAnsi="Times New Roman"/>
                <w:sz w:val="24"/>
                <w:szCs w:val="24"/>
              </w:rPr>
            </w:pPr>
          </w:p>
          <w:p w:rsidR="006316F4" w:rsidRPr="006A1E15" w:rsidRDefault="006316F4">
            <w:pPr>
              <w:pStyle w:val="Centered"/>
              <w:rPr>
                <w:rFonts w:ascii="Times New Roman" w:hAnsi="Times New Roman"/>
                <w:sz w:val="24"/>
                <w:szCs w:val="24"/>
              </w:rPr>
            </w:pPr>
            <w:r w:rsidRPr="006A1E15">
              <w:rPr>
                <w:rFonts w:ascii="Times New Roman" w:hAnsi="Times New Roman"/>
                <w:sz w:val="24"/>
                <w:szCs w:val="24"/>
              </w:rPr>
              <w:t>http://www.privacy.org.au</w:t>
            </w:r>
          </w:p>
          <w:p w:rsidR="006316F4" w:rsidRPr="006A1E15" w:rsidRDefault="006316F4">
            <w:pPr>
              <w:pStyle w:val="Centered"/>
              <w:rPr>
                <w:rFonts w:ascii="Times New Roman" w:hAnsi="Times New Roman"/>
                <w:sz w:val="24"/>
                <w:szCs w:val="24"/>
              </w:rPr>
            </w:pPr>
          </w:p>
          <w:p w:rsidR="006316F4" w:rsidRPr="006A1E15" w:rsidRDefault="006316F4">
            <w:pPr>
              <w:pStyle w:val="Centered"/>
              <w:rPr>
                <w:rFonts w:ascii="Times New Roman" w:hAnsi="Times New Roman"/>
                <w:sz w:val="24"/>
                <w:szCs w:val="24"/>
              </w:rPr>
            </w:pPr>
            <w:r w:rsidRPr="006A1E15">
              <w:rPr>
                <w:rFonts w:ascii="Times New Roman" w:hAnsi="Times New Roman"/>
                <w:sz w:val="24"/>
                <w:szCs w:val="24"/>
              </w:rPr>
              <w:t>Secretary@privacy.org.au</w:t>
            </w:r>
          </w:p>
          <w:p w:rsidR="006316F4" w:rsidRPr="006A1E15" w:rsidRDefault="006316F4">
            <w:pPr>
              <w:pStyle w:val="Centered"/>
              <w:rPr>
                <w:rFonts w:ascii="Times New Roman" w:hAnsi="Times New Roman"/>
                <w:sz w:val="24"/>
                <w:szCs w:val="24"/>
              </w:rPr>
            </w:pPr>
          </w:p>
          <w:p w:rsidR="006316F4" w:rsidRPr="006A1E15" w:rsidRDefault="006316F4">
            <w:pPr>
              <w:pStyle w:val="Centered"/>
              <w:rPr>
                <w:rFonts w:ascii="Times New Roman" w:hAnsi="Times New Roman"/>
                <w:sz w:val="24"/>
                <w:szCs w:val="24"/>
              </w:rPr>
            </w:pPr>
            <w:r w:rsidRPr="006A1E15">
              <w:rPr>
                <w:rFonts w:ascii="Times New Roman" w:hAnsi="Times New Roman"/>
                <w:sz w:val="24"/>
                <w:szCs w:val="24"/>
              </w:rPr>
              <w:t>http://www.privacy.org.au/About/Contacts.html</w:t>
            </w:r>
          </w:p>
        </w:tc>
      </w:tr>
    </w:tbl>
    <w:p w:rsidR="006316F4" w:rsidRPr="006A1E15" w:rsidRDefault="006316F4">
      <w:pPr>
        <w:rPr>
          <w:rFonts w:ascii="Times New Roman" w:hAnsi="Times New Roman"/>
          <w:sz w:val="24"/>
          <w:szCs w:val="24"/>
        </w:rPr>
      </w:pPr>
    </w:p>
    <w:p w:rsidR="006316F4" w:rsidRPr="006A1E15" w:rsidRDefault="006316F4">
      <w:pPr>
        <w:rPr>
          <w:rFonts w:ascii="Times New Roman" w:hAnsi="Times New Roman"/>
          <w:sz w:val="24"/>
          <w:szCs w:val="24"/>
        </w:rPr>
      </w:pPr>
    </w:p>
    <w:p w:rsidR="00F036DA" w:rsidRPr="006A1E15" w:rsidRDefault="002F2332" w:rsidP="00F036DA">
      <w:pPr>
        <w:pStyle w:val="Body"/>
        <w:rPr>
          <w:rFonts w:ascii="Times New Roman" w:hAnsi="Times New Roman" w:cs="Times New Roman"/>
          <w:sz w:val="24"/>
          <w:szCs w:val="24"/>
          <w:lang w:val="en-GB"/>
        </w:rPr>
      </w:pPr>
      <w:del w:id="0" w:author="kat lane" w:date="2017-11-05T11:15:00Z">
        <w:r w:rsidRPr="006A1E15" w:rsidDel="000867D4">
          <w:rPr>
            <w:rFonts w:ascii="Times New Roman" w:eastAsia="Lato" w:hAnsi="Times New Roman" w:cs="Times New Roman"/>
            <w:sz w:val="24"/>
            <w:szCs w:val="24"/>
          </w:rPr>
          <w:delText>19 December 2016</w:delText>
        </w:r>
      </w:del>
      <w:ins w:id="1" w:author="kat lane" w:date="2017-11-05T11:15:00Z">
        <w:r w:rsidR="000867D4">
          <w:rPr>
            <w:rFonts w:ascii="Times New Roman" w:eastAsia="Lato" w:hAnsi="Times New Roman" w:cs="Times New Roman"/>
            <w:sz w:val="24"/>
            <w:szCs w:val="24"/>
          </w:rPr>
          <w:t>6 November 2017</w:t>
        </w:r>
      </w:ins>
    </w:p>
    <w:p w:rsidR="00CC02B2" w:rsidRDefault="00F036DA" w:rsidP="00CC02B2">
      <w:pPr>
        <w:pStyle w:val="Body"/>
        <w:spacing w:after="0"/>
        <w:rPr>
          <w:ins w:id="2" w:author="kat lane" w:date="2017-11-05T11:15:00Z"/>
          <w:rFonts w:ascii="Times New Roman" w:hAnsi="Times New Roman" w:cs="Times New Roman"/>
          <w:sz w:val="24"/>
          <w:szCs w:val="24"/>
          <w:lang w:val="en-GB"/>
        </w:rPr>
      </w:pPr>
      <w:del w:id="3" w:author="kat lane" w:date="2017-11-05T11:15:00Z">
        <w:r w:rsidRPr="006A1E15" w:rsidDel="000867D4">
          <w:rPr>
            <w:rFonts w:ascii="Times New Roman" w:hAnsi="Times New Roman" w:cs="Times New Roman"/>
            <w:sz w:val="24"/>
            <w:szCs w:val="24"/>
            <w:lang w:val="en-GB"/>
          </w:rPr>
          <w:delText>Productivity Commission</w:delText>
        </w:r>
      </w:del>
      <w:ins w:id="4" w:author="kat lane" w:date="2017-11-05T11:15:00Z">
        <w:r w:rsidR="000867D4">
          <w:rPr>
            <w:rFonts w:ascii="Times New Roman" w:hAnsi="Times New Roman" w:cs="Times New Roman"/>
            <w:sz w:val="24"/>
            <w:szCs w:val="24"/>
            <w:lang w:val="en-GB"/>
          </w:rPr>
          <w:t>Open Banking Review Secretariat</w:t>
        </w:r>
      </w:ins>
    </w:p>
    <w:p w:rsidR="000867D4" w:rsidRDefault="000867D4" w:rsidP="00CC02B2">
      <w:pPr>
        <w:pStyle w:val="Body"/>
        <w:spacing w:after="0"/>
        <w:rPr>
          <w:ins w:id="5" w:author="kat lane" w:date="2017-11-05T11:15:00Z"/>
          <w:rFonts w:ascii="Times New Roman" w:hAnsi="Times New Roman" w:cs="Times New Roman"/>
          <w:sz w:val="24"/>
          <w:szCs w:val="24"/>
          <w:lang w:val="en-GB"/>
        </w:rPr>
      </w:pPr>
      <w:ins w:id="6" w:author="kat lane" w:date="2017-11-05T11:15:00Z">
        <w:r>
          <w:rPr>
            <w:rFonts w:ascii="Times New Roman" w:hAnsi="Times New Roman" w:cs="Times New Roman"/>
            <w:sz w:val="24"/>
            <w:szCs w:val="24"/>
            <w:lang w:val="en-GB"/>
          </w:rPr>
          <w:t>The Treasury</w:t>
        </w:r>
      </w:ins>
    </w:p>
    <w:p w:rsidR="000867D4" w:rsidRDefault="000867D4" w:rsidP="00CC02B2">
      <w:pPr>
        <w:pStyle w:val="Body"/>
        <w:spacing w:after="0"/>
        <w:rPr>
          <w:ins w:id="7" w:author="kat lane" w:date="2017-11-05T11:16:00Z"/>
          <w:rFonts w:ascii="Times New Roman" w:hAnsi="Times New Roman" w:cs="Times New Roman"/>
          <w:sz w:val="24"/>
          <w:szCs w:val="24"/>
          <w:lang w:val="en-GB"/>
        </w:rPr>
      </w:pPr>
      <w:ins w:id="8" w:author="kat lane" w:date="2017-11-05T11:16:00Z">
        <w:r>
          <w:rPr>
            <w:rFonts w:ascii="Times New Roman" w:hAnsi="Times New Roman" w:cs="Times New Roman"/>
            <w:sz w:val="24"/>
            <w:szCs w:val="24"/>
            <w:lang w:val="en-GB"/>
          </w:rPr>
          <w:t>Langton Crescent</w:t>
        </w:r>
      </w:ins>
    </w:p>
    <w:p w:rsidR="000867D4" w:rsidRPr="006A1E15" w:rsidRDefault="000867D4" w:rsidP="00CC02B2">
      <w:pPr>
        <w:pStyle w:val="Body"/>
        <w:spacing w:after="0"/>
        <w:rPr>
          <w:rFonts w:ascii="Times New Roman" w:hAnsi="Times New Roman" w:cs="Times New Roman"/>
          <w:sz w:val="24"/>
          <w:szCs w:val="24"/>
          <w:lang w:val="en-GB"/>
        </w:rPr>
      </w:pPr>
      <w:ins w:id="9" w:author="kat lane" w:date="2017-11-05T11:16:00Z">
        <w:r>
          <w:rPr>
            <w:rFonts w:ascii="Times New Roman" w:hAnsi="Times New Roman" w:cs="Times New Roman"/>
            <w:sz w:val="24"/>
            <w:szCs w:val="24"/>
            <w:lang w:val="en-GB"/>
          </w:rPr>
          <w:t>Parkes ACT 2600</w:t>
        </w:r>
      </w:ins>
    </w:p>
    <w:p w:rsidR="00CC02B2" w:rsidRPr="006A1E15" w:rsidRDefault="00CC02B2" w:rsidP="00CC02B2">
      <w:pPr>
        <w:pStyle w:val="Body"/>
        <w:rPr>
          <w:rFonts w:ascii="Times New Roman" w:eastAsia="Lato" w:hAnsi="Times New Roman" w:cs="Times New Roman"/>
          <w:sz w:val="24"/>
          <w:szCs w:val="24"/>
        </w:rPr>
      </w:pPr>
    </w:p>
    <w:p w:rsidR="00CC02B2" w:rsidRPr="006A1E15" w:rsidRDefault="00F036DA" w:rsidP="00CC02B2">
      <w:pPr>
        <w:pStyle w:val="Body"/>
        <w:rPr>
          <w:rFonts w:ascii="Times New Roman" w:eastAsia="Lato" w:hAnsi="Times New Roman" w:cs="Times New Roman"/>
          <w:sz w:val="24"/>
          <w:szCs w:val="24"/>
        </w:rPr>
      </w:pPr>
      <w:r w:rsidRPr="006A1E15">
        <w:rPr>
          <w:rFonts w:ascii="Times New Roman" w:eastAsia="Lato" w:hAnsi="Times New Roman" w:cs="Times New Roman"/>
          <w:b/>
          <w:sz w:val="24"/>
          <w:szCs w:val="24"/>
        </w:rPr>
        <w:t xml:space="preserve">RE: </w:t>
      </w:r>
      <w:del w:id="10" w:author="kat lane" w:date="2017-11-05T11:16:00Z">
        <w:r w:rsidR="002F2332" w:rsidRPr="006A1E15" w:rsidDel="000867D4">
          <w:rPr>
            <w:rFonts w:ascii="Times New Roman" w:eastAsia="Lato" w:hAnsi="Times New Roman" w:cs="Times New Roman"/>
            <w:b/>
            <w:sz w:val="24"/>
            <w:szCs w:val="24"/>
          </w:rPr>
          <w:delText xml:space="preserve">Draft Report </w:delText>
        </w:r>
        <w:r w:rsidRPr="006A1E15" w:rsidDel="000867D4">
          <w:rPr>
            <w:rFonts w:ascii="Times New Roman" w:eastAsia="Lato" w:hAnsi="Times New Roman" w:cs="Times New Roman"/>
            <w:b/>
            <w:sz w:val="24"/>
            <w:szCs w:val="24"/>
          </w:rPr>
          <w:delText>- Data Availability and Use</w:delText>
        </w:r>
      </w:del>
      <w:ins w:id="11" w:author="kat lane" w:date="2017-11-05T11:16:00Z">
        <w:r w:rsidR="000867D4">
          <w:rPr>
            <w:rFonts w:ascii="Times New Roman" w:eastAsia="Lato" w:hAnsi="Times New Roman" w:cs="Times New Roman"/>
            <w:b/>
            <w:sz w:val="24"/>
            <w:szCs w:val="24"/>
          </w:rPr>
          <w:t>Open Banking Review – Issues Paper</w:t>
        </w:r>
      </w:ins>
    </w:p>
    <w:p w:rsidR="00F036DA" w:rsidRDefault="00F036DA" w:rsidP="00F036DA">
      <w:pPr>
        <w:pStyle w:val="PlainText"/>
        <w:rPr>
          <w:ins w:id="12" w:author="kat lane" w:date="2017-11-05T12:45:00Z"/>
          <w:rFonts w:ascii="Times New Roman" w:hAnsi="Times New Roman"/>
          <w:sz w:val="24"/>
          <w:szCs w:val="24"/>
          <w:lang w:val="en-AU"/>
        </w:rPr>
      </w:pPr>
      <w:r w:rsidRPr="006A1E15">
        <w:rPr>
          <w:rFonts w:ascii="Times New Roman" w:hAnsi="Times New Roman"/>
          <w:sz w:val="24"/>
          <w:szCs w:val="24"/>
        </w:rPr>
        <w:t xml:space="preserve">This submission from the Australian Privacy Foundation </w:t>
      </w:r>
      <w:ins w:id="13" w:author="Peter Clarke" w:date="2016-12-18T15:37:00Z">
        <w:r w:rsidR="00580A01">
          <w:rPr>
            <w:rFonts w:ascii="Times New Roman" w:hAnsi="Times New Roman"/>
            <w:sz w:val="24"/>
            <w:szCs w:val="24"/>
          </w:rPr>
          <w:t xml:space="preserve">(The “APF”) </w:t>
        </w:r>
      </w:ins>
      <w:r w:rsidRPr="006A1E15">
        <w:rPr>
          <w:rFonts w:ascii="Times New Roman" w:hAnsi="Times New Roman"/>
          <w:sz w:val="24"/>
          <w:szCs w:val="24"/>
        </w:rPr>
        <w:t xml:space="preserve">responds to the </w:t>
      </w:r>
      <w:del w:id="14" w:author="kat lane" w:date="2017-11-05T11:16:00Z">
        <w:r w:rsidRPr="006A1E15" w:rsidDel="000867D4">
          <w:rPr>
            <w:rFonts w:ascii="Times New Roman" w:hAnsi="Times New Roman"/>
            <w:sz w:val="24"/>
            <w:szCs w:val="24"/>
          </w:rPr>
          <w:delText xml:space="preserve">Productivity Commission </w:delText>
        </w:r>
        <w:r w:rsidR="002F2332" w:rsidRPr="006A1E15" w:rsidDel="000867D4">
          <w:rPr>
            <w:rFonts w:ascii="Times New Roman" w:hAnsi="Times New Roman"/>
            <w:sz w:val="24"/>
            <w:szCs w:val="24"/>
          </w:rPr>
          <w:delText>Draft Report on</w:delText>
        </w:r>
        <w:r w:rsidRPr="006A1E15" w:rsidDel="000867D4">
          <w:rPr>
            <w:rFonts w:ascii="Times New Roman" w:hAnsi="Times New Roman"/>
            <w:sz w:val="24"/>
            <w:szCs w:val="24"/>
          </w:rPr>
          <w:delText xml:space="preserve"> Data Availability and Use.</w:delText>
        </w:r>
      </w:del>
      <w:ins w:id="15" w:author="kat lane" w:date="2017-11-05T11:16:00Z">
        <w:r w:rsidR="000867D4">
          <w:rPr>
            <w:rFonts w:ascii="Times New Roman" w:hAnsi="Times New Roman"/>
            <w:sz w:val="24"/>
            <w:szCs w:val="24"/>
            <w:lang w:val="en-AU"/>
          </w:rPr>
          <w:t>Issues Paper for the Open Banking Review.</w:t>
        </w:r>
      </w:ins>
    </w:p>
    <w:p w:rsidR="00E51C93" w:rsidRDefault="00E51C93" w:rsidP="00F036DA">
      <w:pPr>
        <w:pStyle w:val="PlainText"/>
        <w:rPr>
          <w:ins w:id="16" w:author="kat lane" w:date="2017-11-05T12:45:00Z"/>
          <w:rFonts w:ascii="Times New Roman" w:hAnsi="Times New Roman"/>
          <w:sz w:val="24"/>
          <w:szCs w:val="24"/>
          <w:lang w:val="en-AU"/>
        </w:rPr>
      </w:pPr>
    </w:p>
    <w:p w:rsidR="00E51C93" w:rsidRPr="000867D4" w:rsidRDefault="00E51C93" w:rsidP="00F036DA">
      <w:pPr>
        <w:pStyle w:val="PlainText"/>
        <w:rPr>
          <w:rFonts w:ascii="Times New Roman" w:hAnsi="Times New Roman"/>
          <w:sz w:val="24"/>
          <w:szCs w:val="24"/>
          <w:lang w:val="en-AU"/>
          <w:rPrChange w:id="17" w:author="kat lane" w:date="2017-11-05T11:16:00Z">
            <w:rPr>
              <w:rFonts w:ascii="Times New Roman" w:hAnsi="Times New Roman"/>
              <w:sz w:val="24"/>
              <w:szCs w:val="24"/>
            </w:rPr>
          </w:rPrChange>
        </w:rPr>
      </w:pPr>
      <w:ins w:id="18" w:author="kat lane" w:date="2017-11-05T12:45:00Z">
        <w:r>
          <w:rPr>
            <w:rFonts w:ascii="Times New Roman" w:hAnsi="Times New Roman"/>
            <w:sz w:val="24"/>
            <w:szCs w:val="24"/>
            <w:lang w:val="en-AU"/>
          </w:rPr>
          <w:t>The APF has had the opportunity to review the joint consumer submission</w:t>
        </w:r>
      </w:ins>
      <w:ins w:id="19" w:author="kat lane" w:date="2017-11-05T12:46:00Z">
        <w:r>
          <w:rPr>
            <w:rFonts w:ascii="Times New Roman" w:hAnsi="Times New Roman"/>
            <w:sz w:val="24"/>
            <w:szCs w:val="24"/>
            <w:lang w:val="en-AU"/>
          </w:rPr>
          <w:t>s</w:t>
        </w:r>
      </w:ins>
      <w:ins w:id="20" w:author="kat lane" w:date="2017-11-05T12:45:00Z">
        <w:r>
          <w:rPr>
            <w:rFonts w:ascii="Times New Roman" w:hAnsi="Times New Roman"/>
            <w:sz w:val="24"/>
            <w:szCs w:val="24"/>
            <w:lang w:val="en-AU"/>
          </w:rPr>
          <w:t xml:space="preserve"> from </w:t>
        </w:r>
      </w:ins>
      <w:ins w:id="21" w:author="kat lane" w:date="2017-11-05T12:46:00Z">
        <w:r>
          <w:rPr>
            <w:rFonts w:ascii="Times New Roman" w:hAnsi="Times New Roman"/>
            <w:sz w:val="24"/>
            <w:szCs w:val="24"/>
            <w:lang w:val="en-AU"/>
          </w:rPr>
          <w:t>Consumer Action Law Centre, Financial Rights Legal Centre and Financial Counselling Australia. We support those submissions.</w:t>
        </w:r>
      </w:ins>
    </w:p>
    <w:p w:rsidR="00AB1DA2" w:rsidRPr="006A1E15" w:rsidRDefault="00AB1DA2" w:rsidP="00F036DA">
      <w:pPr>
        <w:pStyle w:val="PlainText"/>
        <w:rPr>
          <w:rFonts w:ascii="Times New Roman" w:hAnsi="Times New Roman"/>
          <w:sz w:val="24"/>
          <w:szCs w:val="24"/>
        </w:rPr>
      </w:pPr>
    </w:p>
    <w:p w:rsidR="00AB1DA2" w:rsidRPr="006A1E15" w:rsidDel="00970048" w:rsidRDefault="00AB1DA2" w:rsidP="00F036DA">
      <w:pPr>
        <w:pStyle w:val="PlainText"/>
        <w:rPr>
          <w:del w:id="22" w:author="kat lane" w:date="2017-11-05T11:27:00Z"/>
          <w:rFonts w:ascii="Times New Roman" w:hAnsi="Times New Roman"/>
          <w:b/>
          <w:sz w:val="24"/>
          <w:szCs w:val="24"/>
        </w:rPr>
      </w:pPr>
      <w:r w:rsidRPr="006A1E15">
        <w:rPr>
          <w:rFonts w:ascii="Times New Roman" w:hAnsi="Times New Roman"/>
          <w:b/>
          <w:sz w:val="24"/>
          <w:szCs w:val="24"/>
        </w:rPr>
        <w:t>General comments</w:t>
      </w:r>
    </w:p>
    <w:p w:rsidR="008250E1" w:rsidRPr="006A1E15" w:rsidDel="00970048" w:rsidRDefault="008250E1" w:rsidP="00F036DA">
      <w:pPr>
        <w:pStyle w:val="PlainText"/>
        <w:rPr>
          <w:del w:id="23" w:author="kat lane" w:date="2017-11-05T11:27:00Z"/>
          <w:rFonts w:ascii="Times New Roman" w:hAnsi="Times New Roman"/>
          <w:sz w:val="24"/>
          <w:szCs w:val="24"/>
        </w:rPr>
      </w:pPr>
    </w:p>
    <w:p w:rsidR="00970048" w:rsidRDefault="00970048" w:rsidP="008250E1">
      <w:pPr>
        <w:pStyle w:val="PlainText"/>
        <w:rPr>
          <w:ins w:id="24" w:author="kat lane" w:date="2017-11-05T11:27:00Z"/>
          <w:rFonts w:ascii="Times New Roman" w:hAnsi="Times New Roman"/>
          <w:sz w:val="24"/>
          <w:szCs w:val="24"/>
        </w:rPr>
      </w:pPr>
    </w:p>
    <w:p w:rsidR="00970048" w:rsidRDefault="00970048" w:rsidP="008250E1">
      <w:pPr>
        <w:pStyle w:val="PlainText"/>
        <w:rPr>
          <w:ins w:id="25" w:author="kat lane" w:date="2017-11-05T11:27:00Z"/>
          <w:rFonts w:ascii="Times New Roman" w:hAnsi="Times New Roman"/>
          <w:sz w:val="24"/>
          <w:szCs w:val="24"/>
        </w:rPr>
      </w:pPr>
    </w:p>
    <w:p w:rsidR="008250E1" w:rsidRPr="006A1E15" w:rsidDel="000867D4" w:rsidRDefault="008250E1" w:rsidP="00F036DA">
      <w:pPr>
        <w:pStyle w:val="PlainText"/>
        <w:rPr>
          <w:del w:id="26" w:author="kat lane" w:date="2017-11-05T11:20:00Z"/>
          <w:rFonts w:ascii="Times New Roman" w:hAnsi="Times New Roman"/>
          <w:sz w:val="24"/>
          <w:szCs w:val="24"/>
        </w:rPr>
      </w:pPr>
      <w:del w:id="27" w:author="kat lane" w:date="2017-11-05T11:20:00Z">
        <w:r w:rsidRPr="006A1E15" w:rsidDel="000867D4">
          <w:rPr>
            <w:rFonts w:ascii="Times New Roman" w:hAnsi="Times New Roman"/>
            <w:sz w:val="24"/>
            <w:szCs w:val="24"/>
          </w:rPr>
          <w:delText>In summary, we are disappointed by the recommendations in the Draft Report. The recommendations seem to be</w:delText>
        </w:r>
      </w:del>
      <w:ins w:id="28" w:author="Peter Clarke" w:date="2016-12-18T15:34:00Z">
        <w:del w:id="29" w:author="kat lane" w:date="2017-11-05T11:20:00Z">
          <w:r w:rsidR="00580A01" w:rsidDel="000867D4">
            <w:rPr>
              <w:rFonts w:ascii="Times New Roman" w:hAnsi="Times New Roman"/>
              <w:sz w:val="24"/>
              <w:szCs w:val="24"/>
            </w:rPr>
            <w:delText>are</w:delText>
          </w:r>
        </w:del>
      </w:ins>
      <w:del w:id="30" w:author="kat lane" w:date="2017-11-05T11:20:00Z">
        <w:r w:rsidRPr="006A1E15" w:rsidDel="000867D4">
          <w:rPr>
            <w:rFonts w:ascii="Times New Roman" w:hAnsi="Times New Roman"/>
            <w:sz w:val="24"/>
            <w:szCs w:val="24"/>
          </w:rPr>
          <w:delText xml:space="preserve"> focussed </w:delText>
        </w:r>
      </w:del>
      <w:ins w:id="31" w:author="Peter Clarke" w:date="2016-12-18T15:34:00Z">
        <w:del w:id="32" w:author="kat lane" w:date="2017-11-05T11:20:00Z">
          <w:r w:rsidR="00580A01" w:rsidDel="000867D4">
            <w:rPr>
              <w:rFonts w:ascii="Times New Roman" w:hAnsi="Times New Roman"/>
              <w:sz w:val="24"/>
              <w:szCs w:val="24"/>
            </w:rPr>
            <w:delText>up</w:delText>
          </w:r>
        </w:del>
      </w:ins>
      <w:del w:id="33" w:author="kat lane" w:date="2017-11-05T11:20:00Z">
        <w:r w:rsidRPr="006A1E15" w:rsidDel="000867D4">
          <w:rPr>
            <w:rFonts w:ascii="Times New Roman" w:hAnsi="Times New Roman"/>
            <w:sz w:val="24"/>
            <w:szCs w:val="24"/>
          </w:rPr>
          <w:delText xml:space="preserve">on data sharing as a “transformative” </w:delText>
        </w:r>
      </w:del>
      <w:ins w:id="34" w:author="Peter Clarke" w:date="2016-12-18T15:34:00Z">
        <w:del w:id="35" w:author="kat lane" w:date="2017-11-05T11:20:00Z">
          <w:r w:rsidR="00580A01" w:rsidDel="000867D4">
            <w:rPr>
              <w:rFonts w:ascii="Times New Roman" w:hAnsi="Times New Roman"/>
              <w:sz w:val="24"/>
              <w:szCs w:val="24"/>
            </w:rPr>
            <w:delText xml:space="preserve">development.  There are </w:delText>
          </w:r>
        </w:del>
      </w:ins>
      <w:del w:id="36" w:author="kat lane" w:date="2017-11-05T11:20:00Z">
        <w:r w:rsidRPr="006A1E15" w:rsidDel="000867D4">
          <w:rPr>
            <w:rFonts w:ascii="Times New Roman" w:hAnsi="Times New Roman"/>
            <w:sz w:val="24"/>
            <w:szCs w:val="24"/>
          </w:rPr>
          <w:delText>move forward with no consideration or recommendations to ensure:</w:delText>
        </w:r>
      </w:del>
    </w:p>
    <w:p w:rsidR="008250E1" w:rsidRPr="006A1E15" w:rsidDel="000867D4" w:rsidRDefault="008250E1" w:rsidP="00F036DA">
      <w:pPr>
        <w:pStyle w:val="PlainText"/>
        <w:rPr>
          <w:del w:id="37" w:author="kat lane" w:date="2017-11-05T11:20:00Z"/>
          <w:rFonts w:ascii="Times New Roman" w:hAnsi="Times New Roman"/>
          <w:sz w:val="24"/>
          <w:szCs w:val="24"/>
        </w:rPr>
      </w:pPr>
    </w:p>
    <w:p w:rsidR="008250E1" w:rsidRPr="006A1E15" w:rsidDel="000867D4" w:rsidRDefault="008250E1" w:rsidP="008250E1">
      <w:pPr>
        <w:pStyle w:val="PlainText"/>
        <w:numPr>
          <w:ilvl w:val="0"/>
          <w:numId w:val="35"/>
        </w:numPr>
        <w:rPr>
          <w:del w:id="38" w:author="kat lane" w:date="2017-11-05T11:20:00Z"/>
          <w:rFonts w:ascii="Times New Roman" w:hAnsi="Times New Roman"/>
          <w:sz w:val="24"/>
          <w:szCs w:val="24"/>
        </w:rPr>
      </w:pPr>
      <w:del w:id="39" w:author="kat lane" w:date="2017-11-05T11:20:00Z">
        <w:r w:rsidRPr="006A1E15" w:rsidDel="000867D4">
          <w:rPr>
            <w:rFonts w:ascii="Times New Roman" w:hAnsi="Times New Roman"/>
            <w:sz w:val="24"/>
            <w:szCs w:val="24"/>
          </w:rPr>
          <w:delText xml:space="preserve">Privacy </w:delText>
        </w:r>
      </w:del>
      <w:ins w:id="40" w:author="Peter Clarke" w:date="2016-12-18T15:35:00Z">
        <w:del w:id="41" w:author="kat lane" w:date="2017-11-05T11:20:00Z">
          <w:r w:rsidR="00580A01" w:rsidDel="000867D4">
            <w:rPr>
              <w:rFonts w:ascii="Times New Roman" w:hAnsi="Times New Roman"/>
              <w:sz w:val="24"/>
              <w:szCs w:val="24"/>
            </w:rPr>
            <w:delText>p</w:delText>
          </w:r>
          <w:r w:rsidR="00580A01" w:rsidRPr="006A1E15" w:rsidDel="000867D4">
            <w:rPr>
              <w:rFonts w:ascii="Times New Roman" w:hAnsi="Times New Roman"/>
              <w:sz w:val="24"/>
              <w:szCs w:val="24"/>
            </w:rPr>
            <w:delText xml:space="preserve">rivacy </w:delText>
          </w:r>
        </w:del>
      </w:ins>
      <w:del w:id="42" w:author="kat lane" w:date="2017-11-05T11:20:00Z">
        <w:r w:rsidRPr="006A1E15" w:rsidDel="000867D4">
          <w:rPr>
            <w:rFonts w:ascii="Times New Roman" w:hAnsi="Times New Roman"/>
            <w:sz w:val="24"/>
            <w:szCs w:val="24"/>
          </w:rPr>
          <w:delText>laws are adequate</w:delText>
        </w:r>
      </w:del>
      <w:ins w:id="43" w:author="Peter Clarke" w:date="2016-12-18T15:34:00Z">
        <w:del w:id="44" w:author="kat lane" w:date="2017-11-05T11:20:00Z">
          <w:r w:rsidR="00580A01" w:rsidDel="000867D4">
            <w:rPr>
              <w:rFonts w:ascii="Times New Roman" w:hAnsi="Times New Roman"/>
              <w:sz w:val="24"/>
              <w:szCs w:val="24"/>
            </w:rPr>
            <w:delText>;</w:delText>
          </w:r>
        </w:del>
      </w:ins>
    </w:p>
    <w:p w:rsidR="008250E1" w:rsidRPr="006A1E15" w:rsidDel="000867D4" w:rsidRDefault="008250E1" w:rsidP="008250E1">
      <w:pPr>
        <w:pStyle w:val="PlainText"/>
        <w:numPr>
          <w:ilvl w:val="0"/>
          <w:numId w:val="35"/>
        </w:numPr>
        <w:rPr>
          <w:del w:id="45" w:author="kat lane" w:date="2017-11-05T11:20:00Z"/>
          <w:rFonts w:ascii="Times New Roman" w:hAnsi="Times New Roman"/>
          <w:sz w:val="24"/>
          <w:szCs w:val="24"/>
        </w:rPr>
      </w:pPr>
      <w:del w:id="46" w:author="kat lane" w:date="2017-11-05T11:20:00Z">
        <w:r w:rsidRPr="006A1E15" w:rsidDel="000867D4">
          <w:rPr>
            <w:rFonts w:ascii="Times New Roman" w:hAnsi="Times New Roman"/>
            <w:sz w:val="24"/>
            <w:szCs w:val="24"/>
          </w:rPr>
          <w:delText xml:space="preserve">Individuals </w:delText>
        </w:r>
      </w:del>
      <w:ins w:id="47" w:author="Peter Clarke" w:date="2016-12-18T15:35:00Z">
        <w:del w:id="48" w:author="kat lane" w:date="2017-11-05T11:20:00Z">
          <w:r w:rsidR="00580A01" w:rsidDel="000867D4">
            <w:rPr>
              <w:rFonts w:ascii="Times New Roman" w:hAnsi="Times New Roman"/>
              <w:sz w:val="24"/>
              <w:szCs w:val="24"/>
            </w:rPr>
            <w:delText>i</w:delText>
          </w:r>
          <w:r w:rsidR="00580A01" w:rsidRPr="006A1E15" w:rsidDel="000867D4">
            <w:rPr>
              <w:rFonts w:ascii="Times New Roman" w:hAnsi="Times New Roman"/>
              <w:sz w:val="24"/>
              <w:szCs w:val="24"/>
            </w:rPr>
            <w:delText xml:space="preserve">ndividuals </w:delText>
          </w:r>
        </w:del>
      </w:ins>
      <w:del w:id="49" w:author="kat lane" w:date="2017-11-05T11:20:00Z">
        <w:r w:rsidRPr="006A1E15" w:rsidDel="000867D4">
          <w:rPr>
            <w:rFonts w:ascii="Times New Roman" w:hAnsi="Times New Roman"/>
            <w:sz w:val="24"/>
            <w:szCs w:val="24"/>
          </w:rPr>
          <w:delText>that suffer harm due to a privacy breach have free access to justice and compensation</w:delText>
        </w:r>
      </w:del>
      <w:ins w:id="50" w:author="Peter Clarke" w:date="2016-12-18T15:35:00Z">
        <w:del w:id="51" w:author="kat lane" w:date="2017-11-05T11:20:00Z">
          <w:r w:rsidR="00580A01" w:rsidDel="000867D4">
            <w:rPr>
              <w:rFonts w:ascii="Times New Roman" w:hAnsi="Times New Roman"/>
              <w:sz w:val="24"/>
              <w:szCs w:val="24"/>
            </w:rPr>
            <w:delText>;</w:delText>
          </w:r>
        </w:del>
      </w:ins>
    </w:p>
    <w:p w:rsidR="008250E1" w:rsidRPr="006A1E15" w:rsidDel="000867D4" w:rsidRDefault="008250E1" w:rsidP="008250E1">
      <w:pPr>
        <w:pStyle w:val="PlainText"/>
        <w:numPr>
          <w:ilvl w:val="0"/>
          <w:numId w:val="35"/>
        </w:numPr>
        <w:rPr>
          <w:del w:id="52" w:author="kat lane" w:date="2017-11-05T11:20:00Z"/>
          <w:rFonts w:ascii="Times New Roman" w:hAnsi="Times New Roman"/>
          <w:sz w:val="24"/>
          <w:szCs w:val="24"/>
        </w:rPr>
      </w:pPr>
      <w:del w:id="53" w:author="kat lane" w:date="2017-11-05T11:20:00Z">
        <w:r w:rsidRPr="006A1E15" w:rsidDel="000867D4">
          <w:rPr>
            <w:rFonts w:ascii="Times New Roman" w:hAnsi="Times New Roman"/>
            <w:sz w:val="24"/>
            <w:szCs w:val="24"/>
          </w:rPr>
          <w:delText xml:space="preserve">There </w:delText>
        </w:r>
      </w:del>
      <w:ins w:id="54" w:author="Peter Clarke" w:date="2016-12-18T15:35:00Z">
        <w:del w:id="55" w:author="kat lane" w:date="2017-11-05T11:20:00Z">
          <w:r w:rsidR="00580A01" w:rsidDel="000867D4">
            <w:rPr>
              <w:rFonts w:ascii="Times New Roman" w:hAnsi="Times New Roman"/>
              <w:sz w:val="24"/>
              <w:szCs w:val="24"/>
            </w:rPr>
            <w:delText>t</w:delText>
          </w:r>
          <w:r w:rsidR="00580A01" w:rsidRPr="006A1E15" w:rsidDel="000867D4">
            <w:rPr>
              <w:rFonts w:ascii="Times New Roman" w:hAnsi="Times New Roman"/>
              <w:sz w:val="24"/>
              <w:szCs w:val="24"/>
            </w:rPr>
            <w:delText xml:space="preserve">here </w:delText>
          </w:r>
        </w:del>
      </w:ins>
      <w:del w:id="56" w:author="kat lane" w:date="2017-11-05T11:20:00Z">
        <w:r w:rsidRPr="006A1E15" w:rsidDel="000867D4">
          <w:rPr>
            <w:rFonts w:ascii="Times New Roman" w:hAnsi="Times New Roman"/>
            <w:sz w:val="24"/>
            <w:szCs w:val="24"/>
          </w:rPr>
          <w:delText xml:space="preserve">are adequate and tested laws in place to ensure both Government and business </w:delText>
        </w:r>
      </w:del>
      <w:ins w:id="57" w:author="Peter Clarke" w:date="2016-12-18T15:36:00Z">
        <w:del w:id="58" w:author="kat lane" w:date="2017-11-05T11:20:00Z">
          <w:r w:rsidR="00580A01" w:rsidDel="000867D4">
            <w:rPr>
              <w:rFonts w:ascii="Times New Roman" w:hAnsi="Times New Roman"/>
              <w:sz w:val="24"/>
              <w:szCs w:val="24"/>
            </w:rPr>
            <w:delText xml:space="preserve">have both incentives and enforceable obligations </w:delText>
          </w:r>
        </w:del>
      </w:ins>
      <w:del w:id="59" w:author="kat lane" w:date="2017-11-05T11:20:00Z">
        <w:r w:rsidRPr="006A1E15" w:rsidDel="000867D4">
          <w:rPr>
            <w:rFonts w:ascii="Times New Roman" w:hAnsi="Times New Roman"/>
            <w:sz w:val="24"/>
            <w:szCs w:val="24"/>
          </w:rPr>
          <w:delText>are clearly incentivised to ensure individuals have control over their personal information</w:delText>
        </w:r>
      </w:del>
      <w:ins w:id="60" w:author="Peter Clarke" w:date="2016-12-18T15:36:00Z">
        <w:del w:id="61" w:author="kat lane" w:date="2017-11-05T11:20:00Z">
          <w:r w:rsidR="00580A01" w:rsidDel="000867D4">
            <w:rPr>
              <w:rFonts w:ascii="Times New Roman" w:hAnsi="Times New Roman"/>
              <w:sz w:val="24"/>
              <w:szCs w:val="24"/>
            </w:rPr>
            <w:delText>;</w:delText>
          </w:r>
        </w:del>
      </w:ins>
    </w:p>
    <w:p w:rsidR="008250E1" w:rsidRPr="006A1E15" w:rsidDel="000867D4" w:rsidRDefault="008250E1" w:rsidP="008250E1">
      <w:pPr>
        <w:pStyle w:val="PlainText"/>
        <w:numPr>
          <w:ilvl w:val="0"/>
          <w:numId w:val="35"/>
        </w:numPr>
        <w:rPr>
          <w:del w:id="62" w:author="kat lane" w:date="2017-11-05T11:20:00Z"/>
          <w:rFonts w:ascii="Times New Roman" w:hAnsi="Times New Roman"/>
          <w:sz w:val="24"/>
          <w:szCs w:val="24"/>
        </w:rPr>
      </w:pPr>
      <w:del w:id="63" w:author="kat lane" w:date="2017-11-05T11:20:00Z">
        <w:r w:rsidRPr="006A1E15" w:rsidDel="000867D4">
          <w:rPr>
            <w:rFonts w:ascii="Times New Roman" w:hAnsi="Times New Roman"/>
            <w:sz w:val="24"/>
            <w:szCs w:val="24"/>
          </w:rPr>
          <w:delText xml:space="preserve">The </w:delText>
        </w:r>
      </w:del>
      <w:ins w:id="64" w:author="Peter Clarke" w:date="2016-12-18T15:35:00Z">
        <w:del w:id="65" w:author="kat lane" w:date="2017-11-05T11:20:00Z">
          <w:r w:rsidR="00580A01" w:rsidDel="000867D4">
            <w:rPr>
              <w:rFonts w:ascii="Times New Roman" w:hAnsi="Times New Roman"/>
              <w:sz w:val="24"/>
              <w:szCs w:val="24"/>
            </w:rPr>
            <w:delText>t</w:delText>
          </w:r>
          <w:r w:rsidR="00580A01" w:rsidRPr="006A1E15" w:rsidDel="000867D4">
            <w:rPr>
              <w:rFonts w:ascii="Times New Roman" w:hAnsi="Times New Roman"/>
              <w:sz w:val="24"/>
              <w:szCs w:val="24"/>
            </w:rPr>
            <w:delText xml:space="preserve">he </w:delText>
          </w:r>
        </w:del>
      </w:ins>
      <w:del w:id="66" w:author="kat lane" w:date="2017-11-05T11:20:00Z">
        <w:r w:rsidRPr="006A1E15" w:rsidDel="000867D4">
          <w:rPr>
            <w:rFonts w:ascii="Times New Roman" w:hAnsi="Times New Roman"/>
            <w:sz w:val="24"/>
            <w:szCs w:val="24"/>
          </w:rPr>
          <w:delText>changes would be implemented by an independent body with a clear mandate to protect individuals</w:delText>
        </w:r>
      </w:del>
      <w:ins w:id="67" w:author="Peter Clarke" w:date="2016-12-18T15:36:00Z">
        <w:del w:id="68" w:author="kat lane" w:date="2017-11-05T11:20:00Z">
          <w:r w:rsidR="00580A01" w:rsidDel="000867D4">
            <w:rPr>
              <w:rFonts w:ascii="Times New Roman" w:hAnsi="Times New Roman"/>
              <w:sz w:val="24"/>
              <w:szCs w:val="24"/>
            </w:rPr>
            <w:delText>’</w:delText>
          </w:r>
        </w:del>
      </w:ins>
      <w:ins w:id="69" w:author="Peter Clarke" w:date="2016-12-18T15:35:00Z">
        <w:del w:id="70" w:author="kat lane" w:date="2017-11-05T11:20:00Z">
          <w:r w:rsidR="00580A01" w:rsidDel="000867D4">
            <w:rPr>
              <w:rFonts w:ascii="Times New Roman" w:hAnsi="Times New Roman"/>
              <w:sz w:val="24"/>
              <w:szCs w:val="24"/>
            </w:rPr>
            <w:delText xml:space="preserve"> interests and rights;</w:delText>
          </w:r>
        </w:del>
      </w:ins>
      <w:ins w:id="71" w:author="Peter Clarke" w:date="2016-12-18T15:36:00Z">
        <w:del w:id="72" w:author="kat lane" w:date="2017-11-05T11:20:00Z">
          <w:r w:rsidR="00580A01" w:rsidDel="000867D4">
            <w:rPr>
              <w:rFonts w:ascii="Times New Roman" w:hAnsi="Times New Roman"/>
              <w:sz w:val="24"/>
              <w:szCs w:val="24"/>
            </w:rPr>
            <w:delText xml:space="preserve"> and</w:delText>
          </w:r>
        </w:del>
      </w:ins>
    </w:p>
    <w:p w:rsidR="008250E1" w:rsidRPr="006A1E15" w:rsidDel="000867D4" w:rsidRDefault="008250E1" w:rsidP="008250E1">
      <w:pPr>
        <w:pStyle w:val="PlainText"/>
        <w:numPr>
          <w:ilvl w:val="0"/>
          <w:numId w:val="35"/>
        </w:numPr>
        <w:rPr>
          <w:del w:id="73" w:author="kat lane" w:date="2017-11-05T11:20:00Z"/>
          <w:rFonts w:ascii="Times New Roman" w:hAnsi="Times New Roman"/>
          <w:sz w:val="24"/>
          <w:szCs w:val="24"/>
        </w:rPr>
      </w:pPr>
      <w:del w:id="74" w:author="kat lane" w:date="2017-11-05T11:20:00Z">
        <w:r w:rsidRPr="006A1E15" w:rsidDel="000867D4">
          <w:rPr>
            <w:rFonts w:ascii="Times New Roman" w:hAnsi="Times New Roman"/>
            <w:sz w:val="24"/>
            <w:szCs w:val="24"/>
          </w:rPr>
          <w:delText xml:space="preserve">There </w:delText>
        </w:r>
      </w:del>
      <w:ins w:id="75" w:author="Peter Clarke" w:date="2016-12-18T15:35:00Z">
        <w:del w:id="76" w:author="kat lane" w:date="2017-11-05T11:20:00Z">
          <w:r w:rsidR="00580A01" w:rsidDel="000867D4">
            <w:rPr>
              <w:rFonts w:ascii="Times New Roman" w:hAnsi="Times New Roman"/>
              <w:sz w:val="24"/>
              <w:szCs w:val="24"/>
            </w:rPr>
            <w:delText>t</w:delText>
          </w:r>
          <w:r w:rsidR="00580A01" w:rsidRPr="006A1E15" w:rsidDel="000867D4">
            <w:rPr>
              <w:rFonts w:ascii="Times New Roman" w:hAnsi="Times New Roman"/>
              <w:sz w:val="24"/>
              <w:szCs w:val="24"/>
            </w:rPr>
            <w:delText xml:space="preserve">here </w:delText>
          </w:r>
        </w:del>
      </w:ins>
      <w:del w:id="77" w:author="kat lane" w:date="2017-11-05T11:20:00Z">
        <w:r w:rsidRPr="006A1E15" w:rsidDel="000867D4">
          <w:rPr>
            <w:rFonts w:ascii="Times New Roman" w:hAnsi="Times New Roman"/>
            <w:sz w:val="24"/>
            <w:szCs w:val="24"/>
          </w:rPr>
          <w:delText>is a process to build trust when a lack of trust is a real concern</w:delText>
        </w:r>
      </w:del>
    </w:p>
    <w:p w:rsidR="008250E1" w:rsidRPr="006A1E15" w:rsidDel="000867D4" w:rsidRDefault="008250E1" w:rsidP="008250E1">
      <w:pPr>
        <w:pStyle w:val="PlainText"/>
        <w:rPr>
          <w:del w:id="78" w:author="kat lane" w:date="2017-11-05T11:20:00Z"/>
          <w:rFonts w:ascii="Times New Roman" w:hAnsi="Times New Roman"/>
          <w:sz w:val="24"/>
          <w:szCs w:val="24"/>
        </w:rPr>
      </w:pPr>
    </w:p>
    <w:p w:rsidR="00AB1DA2" w:rsidRDefault="008250E1" w:rsidP="008250E1">
      <w:pPr>
        <w:pStyle w:val="PlainText"/>
        <w:rPr>
          <w:ins w:id="79" w:author="kat lane" w:date="2017-11-05T11:24:00Z"/>
          <w:rFonts w:ascii="Times New Roman" w:hAnsi="Times New Roman"/>
          <w:sz w:val="24"/>
          <w:szCs w:val="24"/>
          <w:lang w:val="en-AU"/>
        </w:rPr>
      </w:pPr>
      <w:del w:id="80" w:author="kat lane" w:date="2017-11-05T11:20:00Z">
        <w:r w:rsidRPr="006A1E15" w:rsidDel="000867D4">
          <w:rPr>
            <w:rFonts w:ascii="Times New Roman" w:hAnsi="Times New Roman"/>
            <w:sz w:val="24"/>
            <w:szCs w:val="24"/>
          </w:rPr>
          <w:delText xml:space="preserve">The Draft Report seems to have </w:delText>
        </w:r>
      </w:del>
      <w:ins w:id="81" w:author="Peter Clarke" w:date="2016-12-18T15:37:00Z">
        <w:del w:id="82" w:author="kat lane" w:date="2017-11-05T11:20:00Z">
          <w:r w:rsidR="00580A01" w:rsidRPr="006A1E15" w:rsidDel="000867D4">
            <w:rPr>
              <w:rFonts w:ascii="Times New Roman" w:hAnsi="Times New Roman"/>
              <w:sz w:val="24"/>
              <w:szCs w:val="24"/>
            </w:rPr>
            <w:delText>ha</w:delText>
          </w:r>
          <w:r w:rsidR="00580A01" w:rsidDel="000867D4">
            <w:rPr>
              <w:rFonts w:ascii="Times New Roman" w:hAnsi="Times New Roman"/>
              <w:sz w:val="24"/>
              <w:szCs w:val="24"/>
            </w:rPr>
            <w:delText>s</w:delText>
          </w:r>
          <w:r w:rsidR="00580A01" w:rsidRPr="006A1E15" w:rsidDel="000867D4">
            <w:rPr>
              <w:rFonts w:ascii="Times New Roman" w:hAnsi="Times New Roman"/>
              <w:sz w:val="24"/>
              <w:szCs w:val="24"/>
            </w:rPr>
            <w:delText xml:space="preserve"> </w:delText>
          </w:r>
        </w:del>
      </w:ins>
      <w:del w:id="83" w:author="kat lane" w:date="2017-11-05T11:20:00Z">
        <w:r w:rsidRPr="006A1E15" w:rsidDel="000867D4">
          <w:rPr>
            <w:rFonts w:ascii="Times New Roman" w:hAnsi="Times New Roman"/>
            <w:sz w:val="24"/>
            <w:szCs w:val="24"/>
          </w:rPr>
          <w:delText>been drafted in a vacuum</w:delText>
        </w:r>
      </w:del>
      <w:ins w:id="84" w:author="Peter Clarke" w:date="2016-12-18T15:37:00Z">
        <w:del w:id="85" w:author="kat lane" w:date="2017-11-05T11:20:00Z">
          <w:r w:rsidR="00580A01" w:rsidDel="000867D4">
            <w:rPr>
              <w:rFonts w:ascii="Times New Roman" w:hAnsi="Times New Roman"/>
              <w:sz w:val="24"/>
              <w:szCs w:val="24"/>
            </w:rPr>
            <w:delText>,</w:delText>
          </w:r>
        </w:del>
      </w:ins>
      <w:del w:id="86" w:author="kat lane" w:date="2017-11-05T11:20:00Z">
        <w:r w:rsidRPr="006A1E15" w:rsidDel="000867D4">
          <w:rPr>
            <w:rFonts w:ascii="Times New Roman" w:hAnsi="Times New Roman"/>
            <w:sz w:val="24"/>
            <w:szCs w:val="24"/>
          </w:rPr>
          <w:delText xml:space="preserve"> with no concern</w:delText>
        </w:r>
      </w:del>
      <w:ins w:id="87" w:author="Peter Clarke" w:date="2016-12-18T15:37:00Z">
        <w:del w:id="88" w:author="kat lane" w:date="2017-11-05T11:20:00Z">
          <w:r w:rsidR="00580A01" w:rsidDel="000867D4">
            <w:rPr>
              <w:rFonts w:ascii="Times New Roman" w:hAnsi="Times New Roman"/>
              <w:sz w:val="24"/>
              <w:szCs w:val="24"/>
            </w:rPr>
            <w:delText>,</w:delText>
          </w:r>
        </w:del>
      </w:ins>
      <w:del w:id="89" w:author="kat lane" w:date="2017-11-05T11:20:00Z">
        <w:r w:rsidRPr="006A1E15" w:rsidDel="000867D4">
          <w:rPr>
            <w:rFonts w:ascii="Times New Roman" w:hAnsi="Times New Roman"/>
            <w:sz w:val="24"/>
            <w:szCs w:val="24"/>
          </w:rPr>
          <w:delText xml:space="preserve"> or consideration </w:delText>
        </w:r>
      </w:del>
      <w:ins w:id="90" w:author="Peter Clarke" w:date="2016-12-18T15:37:00Z">
        <w:del w:id="91" w:author="kat lane" w:date="2017-11-05T11:20:00Z">
          <w:r w:rsidR="00580A01" w:rsidDel="000867D4">
            <w:rPr>
              <w:rFonts w:ascii="Times New Roman" w:hAnsi="Times New Roman"/>
              <w:sz w:val="24"/>
              <w:szCs w:val="24"/>
            </w:rPr>
            <w:delText xml:space="preserve">or understanding of </w:delText>
          </w:r>
        </w:del>
      </w:ins>
      <w:del w:id="92" w:author="kat lane" w:date="2017-11-05T11:20:00Z">
        <w:r w:rsidRPr="006A1E15" w:rsidDel="000867D4">
          <w:rPr>
            <w:rFonts w:ascii="Times New Roman" w:hAnsi="Times New Roman"/>
            <w:sz w:val="24"/>
            <w:szCs w:val="24"/>
          </w:rPr>
          <w:delText xml:space="preserve">for the growing mistrust Australians have about the use </w:delText>
        </w:r>
        <w:r w:rsidR="00AB1DA2" w:rsidRPr="006A1E15" w:rsidDel="000867D4">
          <w:rPr>
            <w:rFonts w:ascii="Times New Roman" w:hAnsi="Times New Roman"/>
            <w:sz w:val="24"/>
            <w:szCs w:val="24"/>
          </w:rPr>
          <w:delText xml:space="preserve">of their personal information. </w:delText>
        </w:r>
      </w:del>
      <w:ins w:id="93" w:author="Peter Clarke" w:date="2016-12-18T15:37:00Z">
        <w:del w:id="94" w:author="kat lane" w:date="2017-11-05T11:20:00Z">
          <w:r w:rsidR="00580A01" w:rsidDel="000867D4">
            <w:rPr>
              <w:rFonts w:ascii="Times New Roman" w:hAnsi="Times New Roman"/>
              <w:sz w:val="24"/>
              <w:szCs w:val="24"/>
            </w:rPr>
            <w:delText xml:space="preserve">The </w:delText>
          </w:r>
        </w:del>
      </w:ins>
      <w:del w:id="95" w:author="kat lane" w:date="2017-11-05T11:20:00Z">
        <w:r w:rsidR="00AB1DA2" w:rsidRPr="006A1E15" w:rsidDel="000867D4">
          <w:rPr>
            <w:rFonts w:ascii="Times New Roman" w:hAnsi="Times New Roman"/>
            <w:sz w:val="24"/>
            <w:szCs w:val="24"/>
          </w:rPr>
          <w:delText xml:space="preserve">APF contends that any move to increased data sharing cannot proceed without obtaining the trust of individuals. Consultation is not sufficient to obtain trust. </w:delText>
        </w:r>
      </w:del>
      <w:ins w:id="96" w:author="Peter Clarke" w:date="2016-12-18T15:38:00Z">
        <w:del w:id="97" w:author="kat lane" w:date="2017-11-05T11:20:00Z">
          <w:r w:rsidR="00580A01" w:rsidDel="000867D4">
            <w:rPr>
              <w:rFonts w:ascii="Times New Roman" w:hAnsi="Times New Roman"/>
              <w:sz w:val="24"/>
              <w:szCs w:val="24"/>
            </w:rPr>
            <w:delText xml:space="preserve"> </w:delText>
          </w:r>
        </w:del>
      </w:ins>
      <w:ins w:id="98" w:author="kat lane" w:date="2017-11-05T11:20:00Z">
        <w:r w:rsidR="000867D4">
          <w:rPr>
            <w:rFonts w:ascii="Times New Roman" w:hAnsi="Times New Roman"/>
            <w:sz w:val="24"/>
            <w:szCs w:val="24"/>
            <w:lang w:val="en-AU"/>
          </w:rPr>
          <w:t>Privacy is about the control of personal information. The APF strongly supports the rights of individuals to have effective control over their personal information.</w:t>
        </w:r>
      </w:ins>
      <w:ins w:id="99" w:author="kat lane" w:date="2017-11-05T11:24:00Z">
        <w:r w:rsidR="00970048">
          <w:rPr>
            <w:rFonts w:ascii="Times New Roman" w:hAnsi="Times New Roman"/>
            <w:sz w:val="24"/>
            <w:szCs w:val="24"/>
            <w:lang w:val="en-AU"/>
          </w:rPr>
          <w:t xml:space="preserve"> The APF also supports strong privacy laws which we contend need to be in place before any type of open banking is considered. Australia currently does not have strong privacy laws compared to a number of other countries.</w:t>
        </w:r>
      </w:ins>
    </w:p>
    <w:p w:rsidR="00970048" w:rsidRDefault="00970048" w:rsidP="008250E1">
      <w:pPr>
        <w:pStyle w:val="PlainText"/>
        <w:rPr>
          <w:ins w:id="100" w:author="kat lane" w:date="2017-11-05T11:26:00Z"/>
          <w:rFonts w:ascii="Times New Roman" w:hAnsi="Times New Roman"/>
          <w:sz w:val="24"/>
          <w:szCs w:val="24"/>
          <w:lang w:val="en-AU"/>
        </w:rPr>
      </w:pPr>
    </w:p>
    <w:p w:rsidR="00970048" w:rsidRDefault="00970048" w:rsidP="008250E1">
      <w:pPr>
        <w:pStyle w:val="PlainText"/>
        <w:rPr>
          <w:ins w:id="101" w:author="kat lane" w:date="2017-11-05T11:29:00Z"/>
          <w:rFonts w:ascii="Times New Roman" w:hAnsi="Times New Roman"/>
          <w:sz w:val="24"/>
          <w:szCs w:val="24"/>
          <w:lang w:val="en-AU"/>
        </w:rPr>
      </w:pPr>
      <w:ins w:id="102" w:author="kat lane" w:date="2017-11-05T11:26:00Z">
        <w:r>
          <w:rPr>
            <w:rFonts w:ascii="Times New Roman" w:hAnsi="Times New Roman"/>
            <w:sz w:val="24"/>
            <w:szCs w:val="24"/>
            <w:lang w:val="en-AU"/>
          </w:rPr>
          <w:t>Many individuals have a lack of trust about the control of their personal information</w:t>
        </w:r>
      </w:ins>
      <w:ins w:id="103" w:author="kat lane" w:date="2017-11-05T11:27:00Z">
        <w:r>
          <w:rPr>
            <w:rFonts w:ascii="Times New Roman" w:hAnsi="Times New Roman"/>
            <w:sz w:val="24"/>
            <w:szCs w:val="24"/>
            <w:lang w:val="en-AU"/>
          </w:rPr>
          <w:t>. This has been evidenced in the last Census, MyHealth and Centrelink debt collection processes. Individuals do not understand how their information is being used, don</w:t>
        </w:r>
      </w:ins>
      <w:ins w:id="104" w:author="kat lane" w:date="2017-11-05T11:29:00Z">
        <w:r>
          <w:rPr>
            <w:rFonts w:ascii="Times New Roman" w:hAnsi="Times New Roman"/>
            <w:sz w:val="24"/>
            <w:szCs w:val="24"/>
            <w:lang w:val="en-AU"/>
          </w:rPr>
          <w:t>’t feel they have any control and consent to the uses of personal information is often bundled.</w:t>
        </w:r>
      </w:ins>
    </w:p>
    <w:p w:rsidR="00970048" w:rsidRDefault="00970048" w:rsidP="008250E1">
      <w:pPr>
        <w:pStyle w:val="PlainText"/>
        <w:rPr>
          <w:ins w:id="105" w:author="kat lane" w:date="2017-11-05T11:30:00Z"/>
          <w:rFonts w:ascii="Times New Roman" w:hAnsi="Times New Roman"/>
          <w:sz w:val="24"/>
          <w:szCs w:val="24"/>
          <w:lang w:val="en-AU"/>
        </w:rPr>
      </w:pPr>
    </w:p>
    <w:p w:rsidR="000A071E" w:rsidRDefault="00970048" w:rsidP="008250E1">
      <w:pPr>
        <w:pStyle w:val="PlainText"/>
        <w:rPr>
          <w:ins w:id="106" w:author="kat lane" w:date="2017-11-05T11:33:00Z"/>
          <w:rFonts w:ascii="Times New Roman" w:hAnsi="Times New Roman"/>
          <w:sz w:val="24"/>
          <w:szCs w:val="24"/>
          <w:lang w:val="en-AU"/>
        </w:rPr>
      </w:pPr>
      <w:ins w:id="107" w:author="kat lane" w:date="2017-11-05T11:30:00Z">
        <w:r>
          <w:rPr>
            <w:rFonts w:ascii="Times New Roman" w:hAnsi="Times New Roman"/>
            <w:sz w:val="24"/>
            <w:szCs w:val="24"/>
            <w:lang w:val="en-AU"/>
          </w:rPr>
          <w:t>In the above context, the issues paper has given almost no consideration to the potential costs and harm to consumers of the proposed changes. Open banking poses c</w:t>
        </w:r>
        <w:r w:rsidR="000A071E">
          <w:rPr>
            <w:rFonts w:ascii="Times New Roman" w:hAnsi="Times New Roman"/>
            <w:sz w:val="24"/>
            <w:szCs w:val="24"/>
            <w:lang w:val="en-AU"/>
          </w:rPr>
          <w:t xml:space="preserve">onsiderable risks for people </w:t>
        </w:r>
        <w:r>
          <w:rPr>
            <w:rFonts w:ascii="Times New Roman" w:hAnsi="Times New Roman"/>
            <w:sz w:val="24"/>
            <w:szCs w:val="24"/>
            <w:lang w:val="en-AU"/>
          </w:rPr>
          <w:t>that have not been addressed and any benefits are likely to be outweighed by detriment.</w:t>
        </w:r>
      </w:ins>
      <w:ins w:id="108" w:author="kat lane" w:date="2017-11-05T11:33:00Z">
        <w:r w:rsidR="000A071E">
          <w:rPr>
            <w:rFonts w:ascii="Times New Roman" w:hAnsi="Times New Roman"/>
            <w:sz w:val="24"/>
            <w:szCs w:val="24"/>
            <w:lang w:val="en-AU"/>
          </w:rPr>
          <w:t xml:space="preserve"> </w:t>
        </w:r>
      </w:ins>
    </w:p>
    <w:p w:rsidR="000A071E" w:rsidRDefault="000A071E" w:rsidP="008250E1">
      <w:pPr>
        <w:pStyle w:val="PlainText"/>
        <w:rPr>
          <w:ins w:id="109" w:author="kat lane" w:date="2017-11-05T11:33:00Z"/>
          <w:rFonts w:ascii="Times New Roman" w:hAnsi="Times New Roman"/>
          <w:sz w:val="24"/>
          <w:szCs w:val="24"/>
          <w:lang w:val="en-AU"/>
        </w:rPr>
      </w:pPr>
    </w:p>
    <w:p w:rsidR="00970048" w:rsidRDefault="000A071E" w:rsidP="008250E1">
      <w:pPr>
        <w:pStyle w:val="PlainText"/>
        <w:rPr>
          <w:ins w:id="110" w:author="kat lane" w:date="2017-11-05T11:30:00Z"/>
          <w:rFonts w:ascii="Times New Roman" w:hAnsi="Times New Roman"/>
          <w:sz w:val="24"/>
          <w:szCs w:val="24"/>
          <w:lang w:val="en-AU"/>
        </w:rPr>
      </w:pPr>
      <w:ins w:id="111" w:author="kat lane" w:date="2017-11-05T11:33:00Z">
        <w:r>
          <w:rPr>
            <w:rFonts w:ascii="Times New Roman" w:hAnsi="Times New Roman"/>
            <w:sz w:val="24"/>
            <w:szCs w:val="24"/>
            <w:lang w:val="en-AU"/>
          </w:rPr>
          <w:t>Our submission specifically addresses our concerns below about potential risks and detrim</w:t>
        </w:r>
      </w:ins>
      <w:ins w:id="112" w:author="kat lane" w:date="2017-11-05T11:34:00Z">
        <w:r>
          <w:rPr>
            <w:rFonts w:ascii="Times New Roman" w:hAnsi="Times New Roman"/>
            <w:sz w:val="24"/>
            <w:szCs w:val="24"/>
            <w:lang w:val="en-AU"/>
          </w:rPr>
          <w:t>ent for people.</w:t>
        </w:r>
      </w:ins>
    </w:p>
    <w:p w:rsidR="00970048" w:rsidRDefault="00970048" w:rsidP="008250E1">
      <w:pPr>
        <w:pStyle w:val="PlainText"/>
        <w:rPr>
          <w:ins w:id="113" w:author="kat lane" w:date="2017-11-05T11:33:00Z"/>
          <w:rFonts w:ascii="Times New Roman" w:hAnsi="Times New Roman"/>
          <w:sz w:val="24"/>
          <w:szCs w:val="24"/>
          <w:lang w:val="en-AU"/>
        </w:rPr>
      </w:pPr>
    </w:p>
    <w:p w:rsidR="00970048" w:rsidRDefault="000A071E" w:rsidP="008250E1">
      <w:pPr>
        <w:pStyle w:val="PlainText"/>
        <w:rPr>
          <w:ins w:id="114" w:author="kat lane" w:date="2017-11-05T11:36:00Z"/>
          <w:rFonts w:ascii="Times New Roman" w:hAnsi="Times New Roman"/>
          <w:sz w:val="24"/>
          <w:szCs w:val="24"/>
          <w:lang w:val="en-AU"/>
        </w:rPr>
      </w:pPr>
      <w:ins w:id="115" w:author="kat lane" w:date="2017-11-05T11:36:00Z">
        <w:r>
          <w:rPr>
            <w:rFonts w:ascii="Times New Roman" w:hAnsi="Times New Roman"/>
            <w:b/>
            <w:sz w:val="24"/>
            <w:szCs w:val="24"/>
            <w:lang w:val="en-AU"/>
          </w:rPr>
          <w:t>Existing privacy laws</w:t>
        </w:r>
      </w:ins>
    </w:p>
    <w:p w:rsidR="000A071E" w:rsidRDefault="000A071E" w:rsidP="008250E1">
      <w:pPr>
        <w:pStyle w:val="PlainText"/>
        <w:rPr>
          <w:ins w:id="116" w:author="kat lane" w:date="2017-11-05T11:36:00Z"/>
          <w:rFonts w:ascii="Times New Roman" w:hAnsi="Times New Roman"/>
          <w:sz w:val="24"/>
          <w:szCs w:val="24"/>
          <w:lang w:val="en-AU"/>
        </w:rPr>
      </w:pPr>
    </w:p>
    <w:p w:rsidR="00977F08" w:rsidRDefault="00C72134" w:rsidP="008250E1">
      <w:pPr>
        <w:pStyle w:val="PlainText"/>
        <w:rPr>
          <w:ins w:id="117" w:author="kat lane" w:date="2017-11-05T13:01:00Z"/>
          <w:rFonts w:ascii="Times New Roman" w:hAnsi="Times New Roman"/>
          <w:sz w:val="24"/>
          <w:szCs w:val="24"/>
          <w:lang w:val="en-AU"/>
        </w:rPr>
      </w:pPr>
      <w:ins w:id="118" w:author="kat lane" w:date="2017-11-05T11:51:00Z">
        <w:r>
          <w:rPr>
            <w:rFonts w:ascii="Times New Roman" w:hAnsi="Times New Roman"/>
            <w:sz w:val="24"/>
            <w:szCs w:val="24"/>
            <w:lang w:val="en-AU"/>
          </w:rPr>
          <w:lastRenderedPageBreak/>
          <w:t>The existing privacy laws in Australia are inadequate compared to other countries</w:t>
        </w:r>
      </w:ins>
      <w:ins w:id="119" w:author="kat lane" w:date="2017-11-05T11:53:00Z">
        <w:r>
          <w:rPr>
            <w:rStyle w:val="FootnoteReference"/>
            <w:rFonts w:ascii="Times New Roman" w:hAnsi="Times New Roman"/>
            <w:sz w:val="24"/>
            <w:szCs w:val="24"/>
            <w:lang w:val="en-AU"/>
          </w:rPr>
          <w:footnoteReference w:id="1"/>
        </w:r>
      </w:ins>
      <w:ins w:id="122" w:author="kat lane" w:date="2017-11-05T11:51:00Z">
        <w:r>
          <w:rPr>
            <w:rFonts w:ascii="Times New Roman" w:hAnsi="Times New Roman"/>
            <w:sz w:val="24"/>
            <w:szCs w:val="24"/>
            <w:lang w:val="en-AU"/>
          </w:rPr>
          <w:t xml:space="preserve">. </w:t>
        </w:r>
      </w:ins>
      <w:ins w:id="123" w:author="kat lane" w:date="2017-11-05T13:00:00Z">
        <w:r w:rsidR="00977F08">
          <w:rPr>
            <w:rFonts w:ascii="Times New Roman" w:hAnsi="Times New Roman"/>
            <w:sz w:val="24"/>
            <w:szCs w:val="24"/>
            <w:lang w:val="en-AU"/>
          </w:rPr>
          <w:t>The international comparisons in the issues paper specifically failed to consider the (better) privacy regulations generally in place wit</w:t>
        </w:r>
      </w:ins>
      <w:ins w:id="124" w:author="kat lane" w:date="2017-11-05T13:01:00Z">
        <w:r w:rsidR="00977F08">
          <w:rPr>
            <w:rFonts w:ascii="Times New Roman" w:hAnsi="Times New Roman"/>
            <w:sz w:val="24"/>
            <w:szCs w:val="24"/>
            <w:lang w:val="en-AU"/>
          </w:rPr>
          <w:t>h open banking. This is a major oversight.</w:t>
        </w:r>
      </w:ins>
    </w:p>
    <w:p w:rsidR="00977F08" w:rsidRDefault="00977F08" w:rsidP="008250E1">
      <w:pPr>
        <w:pStyle w:val="PlainText"/>
        <w:rPr>
          <w:ins w:id="125" w:author="kat lane" w:date="2017-11-05T13:01:00Z"/>
          <w:rFonts w:ascii="Times New Roman" w:hAnsi="Times New Roman"/>
          <w:sz w:val="24"/>
          <w:szCs w:val="24"/>
          <w:lang w:val="en-AU"/>
        </w:rPr>
      </w:pPr>
    </w:p>
    <w:p w:rsidR="00C72134" w:rsidRDefault="00C72134" w:rsidP="008250E1">
      <w:pPr>
        <w:pStyle w:val="PlainText"/>
        <w:rPr>
          <w:ins w:id="126" w:author="kat lane" w:date="2017-11-05T11:54:00Z"/>
          <w:rFonts w:ascii="Times New Roman" w:hAnsi="Times New Roman"/>
          <w:sz w:val="24"/>
          <w:szCs w:val="24"/>
          <w:lang w:val="en-AU"/>
        </w:rPr>
      </w:pPr>
      <w:ins w:id="127" w:author="kat lane" w:date="2017-11-05T11:51:00Z">
        <w:r>
          <w:rPr>
            <w:rFonts w:ascii="Times New Roman" w:hAnsi="Times New Roman"/>
            <w:sz w:val="24"/>
            <w:szCs w:val="24"/>
            <w:lang w:val="en-AU"/>
          </w:rPr>
          <w:t xml:space="preserve">The </w:t>
        </w:r>
      </w:ins>
      <w:ins w:id="128" w:author="kat lane" w:date="2017-11-05T11:52:00Z">
        <w:r>
          <w:rPr>
            <w:rFonts w:ascii="Times New Roman" w:hAnsi="Times New Roman"/>
            <w:sz w:val="24"/>
            <w:szCs w:val="24"/>
            <w:lang w:val="en-AU"/>
          </w:rPr>
          <w:t xml:space="preserve">use and disclosure of personal information needs to be </w:t>
        </w:r>
      </w:ins>
      <w:ins w:id="129" w:author="kat lane" w:date="2017-11-05T11:53:00Z">
        <w:r>
          <w:rPr>
            <w:rFonts w:ascii="Times New Roman" w:hAnsi="Times New Roman"/>
            <w:sz w:val="24"/>
            <w:szCs w:val="24"/>
            <w:lang w:val="en-AU"/>
          </w:rPr>
          <w:t>strongly regulated to ensure people are protected.</w:t>
        </w:r>
      </w:ins>
    </w:p>
    <w:p w:rsidR="005F0BF4" w:rsidRDefault="005F0BF4" w:rsidP="008250E1">
      <w:pPr>
        <w:pStyle w:val="PlainText"/>
        <w:rPr>
          <w:ins w:id="130" w:author="kat lane" w:date="2017-11-05T11:54:00Z"/>
          <w:rFonts w:ascii="Times New Roman" w:hAnsi="Times New Roman"/>
          <w:sz w:val="24"/>
          <w:szCs w:val="24"/>
          <w:lang w:val="en-AU"/>
        </w:rPr>
      </w:pPr>
    </w:p>
    <w:p w:rsidR="005F0BF4" w:rsidRDefault="005F0BF4" w:rsidP="008250E1">
      <w:pPr>
        <w:pStyle w:val="PlainText"/>
        <w:rPr>
          <w:ins w:id="131" w:author="kat lane" w:date="2017-11-05T11:54:00Z"/>
          <w:rFonts w:ascii="Times New Roman" w:hAnsi="Times New Roman"/>
          <w:sz w:val="24"/>
          <w:szCs w:val="24"/>
          <w:lang w:val="en-AU"/>
        </w:rPr>
      </w:pPr>
      <w:ins w:id="132" w:author="kat lane" w:date="2017-11-05T11:54:00Z">
        <w:r>
          <w:rPr>
            <w:rFonts w:ascii="Times New Roman" w:hAnsi="Times New Roman"/>
            <w:sz w:val="24"/>
            <w:szCs w:val="24"/>
            <w:lang w:val="en-AU"/>
          </w:rPr>
          <w:t>Three relevant examples of inadequacy in the current law that are relevant to open banking are:</w:t>
        </w:r>
      </w:ins>
    </w:p>
    <w:p w:rsidR="005F0BF4" w:rsidRDefault="005F0BF4" w:rsidP="008250E1">
      <w:pPr>
        <w:pStyle w:val="PlainText"/>
        <w:rPr>
          <w:ins w:id="133" w:author="kat lane" w:date="2017-11-05T11:54:00Z"/>
          <w:rFonts w:ascii="Times New Roman" w:hAnsi="Times New Roman"/>
          <w:sz w:val="24"/>
          <w:szCs w:val="24"/>
          <w:lang w:val="en-AU"/>
        </w:rPr>
      </w:pPr>
    </w:p>
    <w:p w:rsidR="005F0BF4" w:rsidRDefault="005F0BF4" w:rsidP="005F0BF4">
      <w:pPr>
        <w:pStyle w:val="PlainText"/>
        <w:numPr>
          <w:ilvl w:val="0"/>
          <w:numId w:val="47"/>
        </w:numPr>
        <w:rPr>
          <w:ins w:id="134" w:author="kat lane" w:date="2017-11-05T12:00:00Z"/>
          <w:rFonts w:ascii="Times New Roman" w:hAnsi="Times New Roman"/>
          <w:sz w:val="24"/>
          <w:szCs w:val="24"/>
          <w:lang w:val="en-AU"/>
        </w:rPr>
        <w:pPrChange w:id="135" w:author="kat lane" w:date="2017-11-05T11:55:00Z">
          <w:pPr>
            <w:pStyle w:val="PlainText"/>
          </w:pPr>
        </w:pPrChange>
      </w:pPr>
      <w:ins w:id="136" w:author="kat lane" w:date="2017-11-05T11:59:00Z">
        <w:r>
          <w:rPr>
            <w:rFonts w:ascii="Times New Roman" w:hAnsi="Times New Roman"/>
            <w:sz w:val="24"/>
            <w:szCs w:val="24"/>
            <w:lang w:val="en-AU"/>
          </w:rPr>
          <w:t xml:space="preserve">Bundled consent. It is still standard practice in </w:t>
        </w:r>
      </w:ins>
      <w:ins w:id="137" w:author="kat lane" w:date="2017-11-05T12:00:00Z">
        <w:r>
          <w:rPr>
            <w:rFonts w:ascii="Times New Roman" w:hAnsi="Times New Roman"/>
            <w:sz w:val="24"/>
            <w:szCs w:val="24"/>
            <w:lang w:val="en-AU"/>
          </w:rPr>
          <w:t xml:space="preserve">banking in </w:t>
        </w:r>
      </w:ins>
      <w:ins w:id="138" w:author="kat lane" w:date="2017-11-05T11:59:00Z">
        <w:r>
          <w:rPr>
            <w:rFonts w:ascii="Times New Roman" w:hAnsi="Times New Roman"/>
            <w:sz w:val="24"/>
            <w:szCs w:val="24"/>
            <w:lang w:val="en-AU"/>
          </w:rPr>
          <w:t>Australia to bundle consent for the use of personal information. This is not meaningful consent.</w:t>
        </w:r>
      </w:ins>
    </w:p>
    <w:p w:rsidR="005F0BF4" w:rsidRDefault="005F0BF4" w:rsidP="005F0BF4">
      <w:pPr>
        <w:pStyle w:val="PlainText"/>
        <w:numPr>
          <w:ilvl w:val="0"/>
          <w:numId w:val="47"/>
        </w:numPr>
        <w:rPr>
          <w:ins w:id="139" w:author="kat lane" w:date="2017-11-05T11:59:00Z"/>
          <w:rFonts w:ascii="Times New Roman" w:hAnsi="Times New Roman"/>
          <w:sz w:val="24"/>
          <w:szCs w:val="24"/>
          <w:lang w:val="en-AU"/>
        </w:rPr>
        <w:pPrChange w:id="140" w:author="kat lane" w:date="2017-11-05T11:55:00Z">
          <w:pPr>
            <w:pStyle w:val="PlainText"/>
          </w:pPr>
        </w:pPrChange>
      </w:pPr>
      <w:ins w:id="141" w:author="kat lane" w:date="2017-11-05T12:00:00Z">
        <w:r>
          <w:rPr>
            <w:rFonts w:ascii="Times New Roman" w:hAnsi="Times New Roman"/>
            <w:sz w:val="24"/>
            <w:szCs w:val="24"/>
            <w:lang w:val="en-AU"/>
          </w:rPr>
          <w:t>It is still difficult to withdraw consent for the use and disclosure of personal information. This process is often buried in privacy consents.</w:t>
        </w:r>
      </w:ins>
    </w:p>
    <w:p w:rsidR="005F0BF4" w:rsidRDefault="005F0BF4" w:rsidP="005F0BF4">
      <w:pPr>
        <w:pStyle w:val="PlainText"/>
        <w:numPr>
          <w:ilvl w:val="0"/>
          <w:numId w:val="47"/>
        </w:numPr>
        <w:rPr>
          <w:ins w:id="142" w:author="kat lane" w:date="2017-11-05T11:58:00Z"/>
          <w:rFonts w:ascii="Times New Roman" w:hAnsi="Times New Roman"/>
          <w:sz w:val="24"/>
          <w:szCs w:val="24"/>
          <w:lang w:val="en-AU"/>
        </w:rPr>
        <w:pPrChange w:id="143" w:author="kat lane" w:date="2017-11-05T11:55:00Z">
          <w:pPr>
            <w:pStyle w:val="PlainText"/>
          </w:pPr>
        </w:pPrChange>
      </w:pPr>
      <w:ins w:id="144" w:author="kat lane" w:date="2017-11-05T12:01:00Z">
        <w:r>
          <w:rPr>
            <w:rFonts w:ascii="Times New Roman" w:hAnsi="Times New Roman"/>
            <w:sz w:val="24"/>
            <w:szCs w:val="24"/>
            <w:lang w:val="en-AU"/>
          </w:rPr>
          <w:t xml:space="preserve">There is evidence that even when consumers access information they do not get all relevant information. See </w:t>
        </w:r>
      </w:ins>
      <w:ins w:id="145" w:author="kat lane" w:date="2017-11-05T12:02:00Z">
        <w:r>
          <w:rPr>
            <w:rFonts w:ascii="Times New Roman" w:hAnsi="Times New Roman"/>
            <w:sz w:val="24"/>
            <w:szCs w:val="24"/>
            <w:lang w:val="en-AU"/>
          </w:rPr>
          <w:t xml:space="preserve">the </w:t>
        </w:r>
        <w:r w:rsidR="002A65EE">
          <w:rPr>
            <w:rFonts w:ascii="Times New Roman" w:hAnsi="Times New Roman"/>
            <w:sz w:val="24"/>
            <w:szCs w:val="24"/>
            <w:lang w:val="en-AU"/>
          </w:rPr>
          <w:t>Grubb case where a dispute ensu</w:t>
        </w:r>
        <w:r>
          <w:rPr>
            <w:rFonts w:ascii="Times New Roman" w:hAnsi="Times New Roman"/>
            <w:sz w:val="24"/>
            <w:szCs w:val="24"/>
            <w:lang w:val="en-AU"/>
          </w:rPr>
          <w:t>ed following a request for personal information.</w:t>
        </w:r>
      </w:ins>
      <w:ins w:id="146" w:author="kat lane" w:date="2017-11-05T12:03:00Z">
        <w:r>
          <w:rPr>
            <w:rStyle w:val="FootnoteReference"/>
            <w:rFonts w:ascii="Times New Roman" w:hAnsi="Times New Roman"/>
            <w:sz w:val="24"/>
            <w:szCs w:val="24"/>
            <w:lang w:val="en-AU"/>
          </w:rPr>
          <w:footnoteReference w:id="2"/>
        </w:r>
      </w:ins>
      <w:ins w:id="151" w:author="kat lane" w:date="2017-11-05T12:06:00Z">
        <w:r w:rsidR="002A65EE">
          <w:rPr>
            <w:rFonts w:ascii="Times New Roman" w:hAnsi="Times New Roman"/>
            <w:sz w:val="24"/>
            <w:szCs w:val="24"/>
            <w:lang w:val="en-AU"/>
          </w:rPr>
          <w:t xml:space="preserve"> The </w:t>
        </w:r>
      </w:ins>
      <w:ins w:id="152" w:author="kat lane" w:date="2017-11-05T12:07:00Z">
        <w:r w:rsidR="002A65EE">
          <w:rPr>
            <w:rFonts w:ascii="Times New Roman" w:hAnsi="Times New Roman"/>
            <w:sz w:val="24"/>
            <w:szCs w:val="24"/>
            <w:lang w:val="en-AU"/>
          </w:rPr>
          <w:t>technical definition of personal information is narrow.</w:t>
        </w:r>
      </w:ins>
    </w:p>
    <w:p w:rsidR="005F0BF4" w:rsidRDefault="005F0BF4" w:rsidP="002A65EE">
      <w:pPr>
        <w:pStyle w:val="PlainText"/>
        <w:rPr>
          <w:ins w:id="153" w:author="kat lane" w:date="2017-11-05T12:11:00Z"/>
          <w:rFonts w:ascii="Times New Roman" w:hAnsi="Times New Roman"/>
          <w:sz w:val="24"/>
          <w:szCs w:val="24"/>
          <w:lang w:val="en-AU"/>
        </w:rPr>
        <w:pPrChange w:id="154" w:author="kat lane" w:date="2017-11-05T12:11:00Z">
          <w:pPr>
            <w:pStyle w:val="PlainText"/>
          </w:pPr>
        </w:pPrChange>
      </w:pPr>
    </w:p>
    <w:p w:rsidR="002A65EE" w:rsidRDefault="00DF7AA7" w:rsidP="002A65EE">
      <w:pPr>
        <w:pStyle w:val="PlainText"/>
        <w:rPr>
          <w:ins w:id="155" w:author="kat lane" w:date="2017-11-05T12:16:00Z"/>
          <w:rFonts w:ascii="Times New Roman" w:hAnsi="Times New Roman"/>
          <w:sz w:val="24"/>
          <w:szCs w:val="24"/>
          <w:lang w:val="en-AU"/>
        </w:rPr>
        <w:pPrChange w:id="156" w:author="kat lane" w:date="2017-11-05T12:11:00Z">
          <w:pPr>
            <w:pStyle w:val="PlainText"/>
          </w:pPr>
        </w:pPrChange>
      </w:pPr>
      <w:ins w:id="157" w:author="kat lane" w:date="2017-11-05T12:16:00Z">
        <w:r>
          <w:rPr>
            <w:rFonts w:ascii="Times New Roman" w:hAnsi="Times New Roman"/>
            <w:sz w:val="24"/>
            <w:szCs w:val="24"/>
            <w:lang w:val="en-AU"/>
          </w:rPr>
          <w:t xml:space="preserve">The existing privacy laws are inadequate to protect people in an open banking regime in Australia. </w:t>
        </w:r>
      </w:ins>
    </w:p>
    <w:p w:rsidR="00DF7AA7" w:rsidRDefault="00DF7AA7" w:rsidP="002A65EE">
      <w:pPr>
        <w:pStyle w:val="PlainText"/>
        <w:rPr>
          <w:ins w:id="158" w:author="kat lane" w:date="2017-11-05T12:17:00Z"/>
          <w:rFonts w:ascii="Times New Roman" w:hAnsi="Times New Roman"/>
          <w:sz w:val="24"/>
          <w:szCs w:val="24"/>
          <w:lang w:val="en-AU"/>
        </w:rPr>
        <w:pPrChange w:id="159" w:author="kat lane" w:date="2017-11-05T12:11:00Z">
          <w:pPr>
            <w:pStyle w:val="PlainText"/>
          </w:pPr>
        </w:pPrChange>
      </w:pPr>
    </w:p>
    <w:p w:rsidR="00DF7AA7" w:rsidRDefault="00DF7AA7" w:rsidP="002A65EE">
      <w:pPr>
        <w:pStyle w:val="PlainText"/>
        <w:rPr>
          <w:ins w:id="160" w:author="kat lane" w:date="2017-11-05T12:27:00Z"/>
          <w:rFonts w:ascii="Times New Roman" w:hAnsi="Times New Roman"/>
          <w:b/>
          <w:sz w:val="24"/>
          <w:szCs w:val="24"/>
          <w:lang w:val="en-AU"/>
        </w:rPr>
        <w:pPrChange w:id="161" w:author="kat lane" w:date="2017-11-05T12:11:00Z">
          <w:pPr>
            <w:pStyle w:val="PlainText"/>
          </w:pPr>
        </w:pPrChange>
      </w:pPr>
      <w:ins w:id="162" w:author="kat lane" w:date="2017-11-05T12:17:00Z">
        <w:r>
          <w:rPr>
            <w:rFonts w:ascii="Times New Roman" w:hAnsi="Times New Roman"/>
            <w:b/>
            <w:sz w:val="24"/>
            <w:szCs w:val="24"/>
            <w:lang w:val="en-AU"/>
          </w:rPr>
          <w:t xml:space="preserve">Recommendation: </w:t>
        </w:r>
      </w:ins>
      <w:ins w:id="163" w:author="kat lane" w:date="2017-11-05T12:27:00Z">
        <w:r w:rsidR="009A60A9">
          <w:rPr>
            <w:rFonts w:ascii="Times New Roman" w:hAnsi="Times New Roman"/>
            <w:b/>
            <w:sz w:val="24"/>
            <w:szCs w:val="24"/>
            <w:lang w:val="en-AU"/>
          </w:rPr>
          <w:t>The current privacy laws need to be reviewed and enhanced to meet best practice before the open banking regime can proceed.</w:t>
        </w:r>
      </w:ins>
    </w:p>
    <w:p w:rsidR="009A60A9" w:rsidRDefault="009A60A9" w:rsidP="002A65EE">
      <w:pPr>
        <w:pStyle w:val="PlainText"/>
        <w:rPr>
          <w:ins w:id="164" w:author="kat lane" w:date="2017-11-05T12:27:00Z"/>
          <w:rFonts w:ascii="Times New Roman" w:hAnsi="Times New Roman"/>
          <w:b/>
          <w:sz w:val="24"/>
          <w:szCs w:val="24"/>
          <w:lang w:val="en-AU"/>
        </w:rPr>
        <w:pPrChange w:id="165" w:author="kat lane" w:date="2017-11-05T12:11:00Z">
          <w:pPr>
            <w:pStyle w:val="PlainText"/>
          </w:pPr>
        </w:pPrChange>
      </w:pPr>
    </w:p>
    <w:p w:rsidR="009A60A9" w:rsidRDefault="009A60A9" w:rsidP="002A65EE">
      <w:pPr>
        <w:pStyle w:val="PlainText"/>
        <w:rPr>
          <w:ins w:id="166" w:author="kat lane" w:date="2017-11-05T12:28:00Z"/>
          <w:rFonts w:ascii="Times New Roman" w:hAnsi="Times New Roman"/>
          <w:sz w:val="24"/>
          <w:szCs w:val="24"/>
          <w:lang w:val="en-AU"/>
        </w:rPr>
        <w:pPrChange w:id="167" w:author="kat lane" w:date="2017-11-05T12:11:00Z">
          <w:pPr>
            <w:pStyle w:val="PlainText"/>
          </w:pPr>
        </w:pPrChange>
      </w:pPr>
      <w:ins w:id="168" w:author="kat lane" w:date="2017-11-05T12:28:00Z">
        <w:r>
          <w:rPr>
            <w:rFonts w:ascii="Times New Roman" w:hAnsi="Times New Roman"/>
            <w:b/>
            <w:sz w:val="24"/>
            <w:szCs w:val="24"/>
            <w:lang w:val="en-AU"/>
          </w:rPr>
          <w:t>Banking and confidentiality</w:t>
        </w:r>
      </w:ins>
    </w:p>
    <w:p w:rsidR="009A60A9" w:rsidRDefault="009A60A9" w:rsidP="002A65EE">
      <w:pPr>
        <w:pStyle w:val="PlainText"/>
        <w:rPr>
          <w:ins w:id="169" w:author="kat lane" w:date="2017-11-05T12:28:00Z"/>
          <w:rFonts w:ascii="Times New Roman" w:hAnsi="Times New Roman"/>
          <w:sz w:val="24"/>
          <w:szCs w:val="24"/>
          <w:lang w:val="en-AU"/>
        </w:rPr>
        <w:pPrChange w:id="170" w:author="kat lane" w:date="2017-11-05T12:11:00Z">
          <w:pPr>
            <w:pStyle w:val="PlainText"/>
          </w:pPr>
        </w:pPrChange>
      </w:pPr>
    </w:p>
    <w:p w:rsidR="009A60A9" w:rsidRDefault="009A60A9" w:rsidP="002A65EE">
      <w:pPr>
        <w:pStyle w:val="PlainText"/>
        <w:rPr>
          <w:ins w:id="171" w:author="kat lane" w:date="2017-11-05T12:34:00Z"/>
          <w:rFonts w:ascii="Times New Roman" w:hAnsi="Times New Roman"/>
          <w:sz w:val="24"/>
          <w:szCs w:val="24"/>
          <w:lang w:val="en-AU"/>
        </w:rPr>
        <w:pPrChange w:id="172" w:author="kat lane" w:date="2017-11-05T12:11:00Z">
          <w:pPr>
            <w:pStyle w:val="PlainText"/>
          </w:pPr>
        </w:pPrChange>
      </w:pPr>
      <w:ins w:id="173" w:author="kat lane" w:date="2017-11-05T12:29:00Z">
        <w:r>
          <w:rPr>
            <w:rFonts w:ascii="Times New Roman" w:hAnsi="Times New Roman"/>
            <w:sz w:val="24"/>
            <w:szCs w:val="24"/>
            <w:lang w:val="en-AU"/>
          </w:rPr>
          <w:t xml:space="preserve">Bankers and customers have a special relationship under the common law in Australia. Although the main contract is contractual, the courts over many years have </w:t>
        </w:r>
      </w:ins>
      <w:ins w:id="174" w:author="kat lane" w:date="2017-11-05T12:30:00Z">
        <w:r>
          <w:rPr>
            <w:rFonts w:ascii="Times New Roman" w:hAnsi="Times New Roman"/>
            <w:sz w:val="24"/>
            <w:szCs w:val="24"/>
            <w:lang w:val="en-AU"/>
          </w:rPr>
          <w:t>implied additional duties into the contract. Bank</w:t>
        </w:r>
      </w:ins>
      <w:ins w:id="175" w:author="kat lane" w:date="2017-11-05T12:31:00Z">
        <w:r>
          <w:rPr>
            <w:rFonts w:ascii="Times New Roman" w:hAnsi="Times New Roman"/>
            <w:sz w:val="24"/>
            <w:szCs w:val="24"/>
            <w:lang w:val="en-AU"/>
          </w:rPr>
          <w:t>’s owe their customers a duty of confidentiality</w:t>
        </w:r>
      </w:ins>
      <w:ins w:id="176" w:author="kat lane" w:date="2017-11-05T12:32:00Z">
        <w:r>
          <w:rPr>
            <w:rFonts w:ascii="Times New Roman" w:hAnsi="Times New Roman"/>
            <w:sz w:val="24"/>
            <w:szCs w:val="24"/>
            <w:lang w:val="en-AU"/>
          </w:rPr>
          <w:t xml:space="preserve"> at common law.</w:t>
        </w:r>
        <w:r>
          <w:rPr>
            <w:rStyle w:val="FootnoteReference"/>
            <w:rFonts w:ascii="Times New Roman" w:hAnsi="Times New Roman"/>
            <w:sz w:val="24"/>
            <w:szCs w:val="24"/>
            <w:lang w:val="en-AU"/>
          </w:rPr>
          <w:footnoteReference w:id="3"/>
        </w:r>
      </w:ins>
    </w:p>
    <w:p w:rsidR="00FC6D3C" w:rsidRDefault="00FC6D3C" w:rsidP="002A65EE">
      <w:pPr>
        <w:pStyle w:val="PlainText"/>
        <w:rPr>
          <w:ins w:id="180" w:author="kat lane" w:date="2017-11-05T12:34:00Z"/>
          <w:rFonts w:ascii="Times New Roman" w:hAnsi="Times New Roman"/>
          <w:sz w:val="24"/>
          <w:szCs w:val="24"/>
          <w:lang w:val="en-AU"/>
        </w:rPr>
        <w:pPrChange w:id="181" w:author="kat lane" w:date="2017-11-05T12:11:00Z">
          <w:pPr>
            <w:pStyle w:val="PlainText"/>
          </w:pPr>
        </w:pPrChange>
      </w:pPr>
    </w:p>
    <w:p w:rsidR="00FC6D3C" w:rsidRDefault="00FC6D3C" w:rsidP="002A65EE">
      <w:pPr>
        <w:pStyle w:val="PlainText"/>
        <w:rPr>
          <w:ins w:id="182" w:author="kat lane" w:date="2017-11-05T12:35:00Z"/>
          <w:rFonts w:ascii="Times New Roman" w:hAnsi="Times New Roman"/>
          <w:sz w:val="24"/>
          <w:szCs w:val="24"/>
          <w:lang w:val="en-AU"/>
        </w:rPr>
        <w:pPrChange w:id="183" w:author="kat lane" w:date="2017-11-05T12:11:00Z">
          <w:pPr>
            <w:pStyle w:val="PlainText"/>
          </w:pPr>
        </w:pPrChange>
      </w:pPr>
      <w:ins w:id="184" w:author="kat lane" w:date="2017-11-05T12:34:00Z">
        <w:r>
          <w:rPr>
            <w:rFonts w:ascii="Times New Roman" w:hAnsi="Times New Roman"/>
            <w:sz w:val="24"/>
            <w:szCs w:val="24"/>
            <w:lang w:val="en-AU"/>
          </w:rPr>
          <w:t>The duty of confidentiality is that</w:t>
        </w:r>
      </w:ins>
      <w:ins w:id="185" w:author="kat lane" w:date="2017-11-05T12:35:00Z">
        <w:r>
          <w:rPr>
            <w:rFonts w:ascii="Times New Roman" w:hAnsi="Times New Roman"/>
            <w:sz w:val="24"/>
            <w:szCs w:val="24"/>
            <w:lang w:val="en-AU"/>
          </w:rPr>
          <w:t xml:space="preserve"> banks will keep their customers’ personal and financial information secret. There are three exceptions:</w:t>
        </w:r>
      </w:ins>
    </w:p>
    <w:p w:rsidR="00FC6D3C" w:rsidRDefault="00FC6D3C" w:rsidP="002A65EE">
      <w:pPr>
        <w:pStyle w:val="PlainText"/>
        <w:rPr>
          <w:ins w:id="186" w:author="kat lane" w:date="2017-11-05T12:35:00Z"/>
          <w:rFonts w:ascii="Times New Roman" w:hAnsi="Times New Roman"/>
          <w:sz w:val="24"/>
          <w:szCs w:val="24"/>
          <w:lang w:val="en-AU"/>
        </w:rPr>
        <w:pPrChange w:id="187" w:author="kat lane" w:date="2017-11-05T12:11:00Z">
          <w:pPr>
            <w:pStyle w:val="PlainText"/>
          </w:pPr>
        </w:pPrChange>
      </w:pPr>
    </w:p>
    <w:p w:rsidR="00FC6D3C" w:rsidRDefault="00FC6D3C" w:rsidP="00FC6D3C">
      <w:pPr>
        <w:pStyle w:val="PlainText"/>
        <w:numPr>
          <w:ilvl w:val="0"/>
          <w:numId w:val="48"/>
        </w:numPr>
        <w:rPr>
          <w:ins w:id="188" w:author="kat lane" w:date="2017-11-05T12:35:00Z"/>
          <w:rFonts w:ascii="Times New Roman" w:hAnsi="Times New Roman"/>
          <w:sz w:val="24"/>
          <w:szCs w:val="24"/>
          <w:lang w:val="en-AU"/>
        </w:rPr>
        <w:pPrChange w:id="189" w:author="kat lane" w:date="2017-11-05T12:35:00Z">
          <w:pPr>
            <w:pStyle w:val="PlainText"/>
          </w:pPr>
        </w:pPrChange>
      </w:pPr>
      <w:ins w:id="190" w:author="kat lane" w:date="2017-11-05T12:35:00Z">
        <w:r>
          <w:rPr>
            <w:rFonts w:ascii="Times New Roman" w:hAnsi="Times New Roman"/>
            <w:sz w:val="24"/>
            <w:szCs w:val="24"/>
            <w:lang w:val="en-AU"/>
          </w:rPr>
          <w:t>Where disclosure is under compulsion of law</w:t>
        </w:r>
      </w:ins>
    </w:p>
    <w:p w:rsidR="00FC6D3C" w:rsidRDefault="00FC6D3C" w:rsidP="00FC6D3C">
      <w:pPr>
        <w:pStyle w:val="PlainText"/>
        <w:numPr>
          <w:ilvl w:val="0"/>
          <w:numId w:val="48"/>
        </w:numPr>
        <w:rPr>
          <w:ins w:id="191" w:author="kat lane" w:date="2017-11-05T12:36:00Z"/>
          <w:rFonts w:ascii="Times New Roman" w:hAnsi="Times New Roman"/>
          <w:sz w:val="24"/>
          <w:szCs w:val="24"/>
          <w:lang w:val="en-AU"/>
        </w:rPr>
        <w:pPrChange w:id="192" w:author="kat lane" w:date="2017-11-05T12:35:00Z">
          <w:pPr>
            <w:pStyle w:val="PlainText"/>
          </w:pPr>
        </w:pPrChange>
      </w:pPr>
      <w:ins w:id="193" w:author="kat lane" w:date="2017-11-05T12:36:00Z">
        <w:r>
          <w:rPr>
            <w:rFonts w:ascii="Times New Roman" w:hAnsi="Times New Roman"/>
            <w:sz w:val="24"/>
            <w:szCs w:val="24"/>
            <w:lang w:val="en-AU"/>
          </w:rPr>
          <w:t>Where the interests of the bank require disclosure</w:t>
        </w:r>
      </w:ins>
    </w:p>
    <w:p w:rsidR="00FC6D3C" w:rsidRDefault="00FC6D3C" w:rsidP="00FC6D3C">
      <w:pPr>
        <w:pStyle w:val="PlainText"/>
        <w:numPr>
          <w:ilvl w:val="0"/>
          <w:numId w:val="48"/>
        </w:numPr>
        <w:rPr>
          <w:ins w:id="194" w:author="kat lane" w:date="2017-11-05T12:36:00Z"/>
          <w:rFonts w:ascii="Times New Roman" w:hAnsi="Times New Roman"/>
          <w:sz w:val="24"/>
          <w:szCs w:val="24"/>
          <w:lang w:val="en-AU"/>
        </w:rPr>
        <w:pPrChange w:id="195" w:author="kat lane" w:date="2017-11-05T12:35:00Z">
          <w:pPr>
            <w:pStyle w:val="PlainText"/>
          </w:pPr>
        </w:pPrChange>
      </w:pPr>
      <w:ins w:id="196" w:author="kat lane" w:date="2017-11-05T12:36:00Z">
        <w:r>
          <w:rPr>
            <w:rFonts w:ascii="Times New Roman" w:hAnsi="Times New Roman"/>
            <w:sz w:val="24"/>
            <w:szCs w:val="24"/>
            <w:lang w:val="en-AU"/>
          </w:rPr>
          <w:t>Where the disclosure is made by the express or implied disclosure of the customer</w:t>
        </w:r>
      </w:ins>
    </w:p>
    <w:p w:rsidR="00FC6D3C" w:rsidRDefault="00FC6D3C" w:rsidP="00FC6D3C">
      <w:pPr>
        <w:pStyle w:val="PlainText"/>
        <w:rPr>
          <w:ins w:id="197" w:author="kat lane" w:date="2017-11-05T12:36:00Z"/>
          <w:rFonts w:ascii="Times New Roman" w:hAnsi="Times New Roman"/>
          <w:sz w:val="24"/>
          <w:szCs w:val="24"/>
          <w:lang w:val="en-AU"/>
        </w:rPr>
        <w:pPrChange w:id="198" w:author="kat lane" w:date="2017-11-05T12:36:00Z">
          <w:pPr>
            <w:pStyle w:val="PlainText"/>
          </w:pPr>
        </w:pPrChange>
      </w:pPr>
    </w:p>
    <w:p w:rsidR="00FC6D3C" w:rsidRDefault="00FC6D3C" w:rsidP="00FC6D3C">
      <w:pPr>
        <w:pStyle w:val="PlainText"/>
        <w:rPr>
          <w:ins w:id="199" w:author="kat lane" w:date="2017-11-05T12:38:00Z"/>
          <w:rFonts w:ascii="Times New Roman" w:hAnsi="Times New Roman"/>
          <w:sz w:val="24"/>
          <w:szCs w:val="24"/>
          <w:lang w:val="en-AU"/>
        </w:rPr>
        <w:pPrChange w:id="200" w:author="kat lane" w:date="2017-11-05T12:36:00Z">
          <w:pPr>
            <w:pStyle w:val="PlainText"/>
          </w:pPr>
        </w:pPrChange>
      </w:pPr>
      <w:ins w:id="201" w:author="kat lane" w:date="2017-11-05T12:36:00Z">
        <w:r>
          <w:rPr>
            <w:rFonts w:ascii="Times New Roman" w:hAnsi="Times New Roman"/>
            <w:sz w:val="24"/>
            <w:szCs w:val="24"/>
            <w:lang w:val="en-AU"/>
          </w:rPr>
          <w:t xml:space="preserve">It is also noted that the Code of Banking Practice expressly acknowledges this common law duty </w:t>
        </w:r>
      </w:ins>
      <w:ins w:id="202" w:author="kat lane" w:date="2017-11-05T12:38:00Z">
        <w:r w:rsidR="00E51C93">
          <w:rPr>
            <w:rFonts w:ascii="Times New Roman" w:hAnsi="Times New Roman"/>
            <w:sz w:val="24"/>
            <w:szCs w:val="24"/>
            <w:lang w:val="en-AU"/>
          </w:rPr>
          <w:t xml:space="preserve">at clause 24. </w:t>
        </w:r>
      </w:ins>
    </w:p>
    <w:p w:rsidR="00E51C93" w:rsidRDefault="00E51C93" w:rsidP="00FC6D3C">
      <w:pPr>
        <w:pStyle w:val="PlainText"/>
        <w:rPr>
          <w:ins w:id="203" w:author="kat lane" w:date="2017-11-05T12:38:00Z"/>
          <w:rFonts w:ascii="Times New Roman" w:hAnsi="Times New Roman"/>
          <w:sz w:val="24"/>
          <w:szCs w:val="24"/>
          <w:lang w:val="en-AU"/>
        </w:rPr>
        <w:pPrChange w:id="204" w:author="kat lane" w:date="2017-11-05T12:36:00Z">
          <w:pPr>
            <w:pStyle w:val="PlainText"/>
          </w:pPr>
        </w:pPrChange>
      </w:pPr>
    </w:p>
    <w:p w:rsidR="00E51C93" w:rsidRDefault="00E51C93" w:rsidP="00FC6D3C">
      <w:pPr>
        <w:pStyle w:val="PlainText"/>
        <w:rPr>
          <w:ins w:id="205" w:author="kat lane" w:date="2017-11-05T12:43:00Z"/>
          <w:rFonts w:ascii="Times New Roman" w:hAnsi="Times New Roman"/>
          <w:sz w:val="24"/>
          <w:szCs w:val="24"/>
          <w:lang w:val="en-AU"/>
        </w:rPr>
        <w:pPrChange w:id="206" w:author="kat lane" w:date="2017-11-05T12:36:00Z">
          <w:pPr>
            <w:pStyle w:val="PlainText"/>
          </w:pPr>
        </w:pPrChange>
      </w:pPr>
      <w:ins w:id="207" w:author="kat lane" w:date="2017-11-05T12:38:00Z">
        <w:r>
          <w:rPr>
            <w:rFonts w:ascii="Times New Roman" w:hAnsi="Times New Roman"/>
            <w:sz w:val="24"/>
            <w:szCs w:val="24"/>
            <w:lang w:val="en-AU"/>
          </w:rPr>
          <w:t>Customers of banks have strong expectations of confidentiality that have been</w:t>
        </w:r>
      </w:ins>
      <w:ins w:id="208" w:author="kat lane" w:date="2017-11-05T12:39:00Z">
        <w:r>
          <w:rPr>
            <w:rFonts w:ascii="Times New Roman" w:hAnsi="Times New Roman"/>
            <w:sz w:val="24"/>
            <w:szCs w:val="24"/>
            <w:lang w:val="en-AU"/>
          </w:rPr>
          <w:t xml:space="preserve"> confirmed by the common law. Relying on the Privacy Act 1988 to determine how data sharing would work and what would constitute consent would be insufficient given the duty of confidentiality. It is arguable that consent to share data that would comply with the Privacy Act would be inadequate to meet the higher duty of confidentiality.</w:t>
        </w:r>
      </w:ins>
    </w:p>
    <w:p w:rsidR="00E51C93" w:rsidRDefault="00E51C93" w:rsidP="00FC6D3C">
      <w:pPr>
        <w:pStyle w:val="PlainText"/>
        <w:rPr>
          <w:ins w:id="209" w:author="kat lane" w:date="2017-11-05T12:43:00Z"/>
          <w:rFonts w:ascii="Times New Roman" w:hAnsi="Times New Roman"/>
          <w:sz w:val="24"/>
          <w:szCs w:val="24"/>
          <w:lang w:val="en-AU"/>
        </w:rPr>
        <w:pPrChange w:id="210" w:author="kat lane" w:date="2017-11-05T12:36:00Z">
          <w:pPr>
            <w:pStyle w:val="PlainText"/>
          </w:pPr>
        </w:pPrChange>
      </w:pPr>
    </w:p>
    <w:p w:rsidR="00E51C93" w:rsidRDefault="00977F08" w:rsidP="00FC6D3C">
      <w:pPr>
        <w:pStyle w:val="PlainText"/>
        <w:rPr>
          <w:ins w:id="211" w:author="kat lane" w:date="2017-11-05T12:45:00Z"/>
          <w:rFonts w:ascii="Times New Roman" w:hAnsi="Times New Roman"/>
          <w:b/>
          <w:sz w:val="24"/>
          <w:szCs w:val="24"/>
          <w:lang w:val="en-AU"/>
        </w:rPr>
        <w:pPrChange w:id="212" w:author="kat lane" w:date="2017-11-05T12:36:00Z">
          <w:pPr>
            <w:pStyle w:val="PlainText"/>
          </w:pPr>
        </w:pPrChange>
      </w:pPr>
      <w:ins w:id="213" w:author="kat lane" w:date="2017-11-05T12:43:00Z">
        <w:r>
          <w:rPr>
            <w:rFonts w:ascii="Times New Roman" w:hAnsi="Times New Roman"/>
            <w:b/>
            <w:sz w:val="24"/>
            <w:szCs w:val="24"/>
            <w:lang w:val="en-AU"/>
          </w:rPr>
          <w:t>Recommendation: A</w:t>
        </w:r>
        <w:r w:rsidR="00E51C93">
          <w:rPr>
            <w:rFonts w:ascii="Times New Roman" w:hAnsi="Times New Roman"/>
            <w:b/>
            <w:sz w:val="24"/>
            <w:szCs w:val="24"/>
            <w:lang w:val="en-AU"/>
          </w:rPr>
          <w:t xml:space="preserve">ny open banking regime would need to meet the duty of confidentiality owed by banks to its customers. </w:t>
        </w:r>
      </w:ins>
    </w:p>
    <w:p w:rsidR="00E51C93" w:rsidRDefault="00E51C93" w:rsidP="00FC6D3C">
      <w:pPr>
        <w:pStyle w:val="PlainText"/>
        <w:rPr>
          <w:ins w:id="214" w:author="kat lane" w:date="2017-11-05T12:45:00Z"/>
          <w:rFonts w:ascii="Times New Roman" w:hAnsi="Times New Roman"/>
          <w:b/>
          <w:sz w:val="24"/>
          <w:szCs w:val="24"/>
          <w:lang w:val="en-AU"/>
        </w:rPr>
        <w:pPrChange w:id="215" w:author="kat lane" w:date="2017-11-05T12:36:00Z">
          <w:pPr>
            <w:pStyle w:val="PlainText"/>
          </w:pPr>
        </w:pPrChange>
      </w:pPr>
    </w:p>
    <w:p w:rsidR="00E51C93" w:rsidRPr="000268AC" w:rsidRDefault="000268AC" w:rsidP="00FC6D3C">
      <w:pPr>
        <w:pStyle w:val="PlainText"/>
        <w:rPr>
          <w:ins w:id="216" w:author="kat lane" w:date="2017-11-05T12:39:00Z"/>
          <w:rFonts w:ascii="Times New Roman" w:hAnsi="Times New Roman"/>
          <w:b/>
          <w:sz w:val="24"/>
          <w:szCs w:val="24"/>
          <w:lang w:val="en-AU"/>
          <w:rPrChange w:id="217" w:author="kat lane" w:date="2017-11-05T12:47:00Z">
            <w:rPr>
              <w:ins w:id="218" w:author="kat lane" w:date="2017-11-05T12:39:00Z"/>
              <w:rFonts w:ascii="Times New Roman" w:hAnsi="Times New Roman"/>
              <w:sz w:val="24"/>
              <w:szCs w:val="24"/>
              <w:lang w:val="en-AU"/>
            </w:rPr>
          </w:rPrChange>
        </w:rPr>
        <w:pPrChange w:id="219" w:author="kat lane" w:date="2017-11-05T12:36:00Z">
          <w:pPr>
            <w:pStyle w:val="PlainText"/>
          </w:pPr>
        </w:pPrChange>
      </w:pPr>
      <w:ins w:id="220" w:author="kat lane" w:date="2017-11-05T12:47:00Z">
        <w:r>
          <w:rPr>
            <w:rFonts w:ascii="Times New Roman" w:hAnsi="Times New Roman"/>
            <w:b/>
            <w:sz w:val="24"/>
            <w:szCs w:val="24"/>
            <w:lang w:val="en-AU"/>
          </w:rPr>
          <w:t>Trust</w:t>
        </w:r>
      </w:ins>
      <w:ins w:id="221" w:author="kat lane" w:date="2017-11-05T12:51:00Z">
        <w:r>
          <w:rPr>
            <w:rFonts w:ascii="Times New Roman" w:hAnsi="Times New Roman"/>
            <w:b/>
            <w:sz w:val="24"/>
            <w:szCs w:val="24"/>
            <w:lang w:val="en-AU"/>
          </w:rPr>
          <w:t xml:space="preserve"> and banking</w:t>
        </w:r>
      </w:ins>
    </w:p>
    <w:p w:rsidR="00E51C93" w:rsidRDefault="00E51C93" w:rsidP="00FC6D3C">
      <w:pPr>
        <w:pStyle w:val="PlainText"/>
        <w:rPr>
          <w:ins w:id="222" w:author="kat lane" w:date="2017-11-05T12:40:00Z"/>
          <w:rFonts w:ascii="Times New Roman" w:hAnsi="Times New Roman"/>
          <w:sz w:val="24"/>
          <w:szCs w:val="24"/>
          <w:lang w:val="en-AU"/>
        </w:rPr>
        <w:pPrChange w:id="223" w:author="kat lane" w:date="2017-11-05T12:36:00Z">
          <w:pPr>
            <w:pStyle w:val="PlainText"/>
          </w:pPr>
        </w:pPrChange>
      </w:pPr>
    </w:p>
    <w:p w:rsidR="00E51C93" w:rsidRPr="009A60A9" w:rsidRDefault="00E51C93" w:rsidP="00FC6D3C">
      <w:pPr>
        <w:pStyle w:val="PlainText"/>
        <w:rPr>
          <w:ins w:id="224" w:author="kat lane" w:date="2017-11-05T11:50:00Z"/>
          <w:rFonts w:ascii="Times New Roman" w:hAnsi="Times New Roman"/>
          <w:sz w:val="24"/>
          <w:szCs w:val="24"/>
          <w:lang w:val="en-AU"/>
          <w:rPrChange w:id="225" w:author="kat lane" w:date="2017-11-05T12:28:00Z">
            <w:rPr>
              <w:ins w:id="226" w:author="kat lane" w:date="2017-11-05T11:50:00Z"/>
              <w:rFonts w:ascii="Times New Roman" w:hAnsi="Times New Roman"/>
              <w:sz w:val="24"/>
              <w:szCs w:val="24"/>
              <w:lang w:val="en-AU"/>
            </w:rPr>
          </w:rPrChange>
        </w:rPr>
        <w:pPrChange w:id="227" w:author="kat lane" w:date="2017-11-05T12:36:00Z">
          <w:pPr>
            <w:pStyle w:val="PlainText"/>
          </w:pPr>
        </w:pPrChange>
      </w:pPr>
      <w:ins w:id="228" w:author="kat lane" w:date="2017-11-05T12:40:00Z">
        <w:r>
          <w:rPr>
            <w:rFonts w:ascii="Times New Roman" w:hAnsi="Times New Roman"/>
            <w:sz w:val="24"/>
            <w:szCs w:val="24"/>
            <w:lang w:val="en-AU"/>
          </w:rPr>
          <w:lastRenderedPageBreak/>
          <w:t>We would also note that there is considerable public lack of trust in banks. The Labor Party is calling for a Royal Commis</w:t>
        </w:r>
      </w:ins>
      <w:ins w:id="229" w:author="kat lane" w:date="2017-11-05T12:43:00Z">
        <w:r>
          <w:rPr>
            <w:rFonts w:ascii="Times New Roman" w:hAnsi="Times New Roman"/>
            <w:sz w:val="24"/>
            <w:szCs w:val="24"/>
            <w:lang w:val="en-AU"/>
          </w:rPr>
          <w:t>s</w:t>
        </w:r>
      </w:ins>
      <w:ins w:id="230" w:author="kat lane" w:date="2017-11-05T12:40:00Z">
        <w:r>
          <w:rPr>
            <w:rFonts w:ascii="Times New Roman" w:hAnsi="Times New Roman"/>
            <w:sz w:val="24"/>
            <w:szCs w:val="24"/>
            <w:lang w:val="en-AU"/>
          </w:rPr>
          <w:t xml:space="preserve">ion into the banks. </w:t>
        </w:r>
      </w:ins>
      <w:ins w:id="231" w:author="kat lane" w:date="2017-11-05T12:49:00Z">
        <w:r w:rsidR="000268AC">
          <w:rPr>
            <w:rFonts w:ascii="Times New Roman" w:hAnsi="Times New Roman"/>
            <w:sz w:val="24"/>
            <w:szCs w:val="24"/>
            <w:lang w:val="en-AU"/>
          </w:rPr>
          <w:t>Although the Government does not agree with the need for a Royal Commission it is taking action on banking issues including regu</w:t>
        </w:r>
        <w:r w:rsidR="00977F08">
          <w:rPr>
            <w:rFonts w:ascii="Times New Roman" w:hAnsi="Times New Roman"/>
            <w:sz w:val="24"/>
            <w:szCs w:val="24"/>
            <w:lang w:val="en-AU"/>
          </w:rPr>
          <w:t xml:space="preserve">lar </w:t>
        </w:r>
      </w:ins>
      <w:ins w:id="232" w:author="kat lane" w:date="2017-11-05T13:02:00Z">
        <w:r w:rsidR="00977F08">
          <w:rPr>
            <w:rFonts w:ascii="Times New Roman" w:hAnsi="Times New Roman"/>
            <w:sz w:val="24"/>
            <w:szCs w:val="24"/>
            <w:lang w:val="en-AU"/>
          </w:rPr>
          <w:t xml:space="preserve">open </w:t>
        </w:r>
      </w:ins>
      <w:ins w:id="233" w:author="kat lane" w:date="2017-11-05T12:49:00Z">
        <w:r w:rsidR="00977F08">
          <w:rPr>
            <w:rFonts w:ascii="Times New Roman" w:hAnsi="Times New Roman"/>
            <w:sz w:val="24"/>
            <w:szCs w:val="24"/>
            <w:lang w:val="en-AU"/>
          </w:rPr>
          <w:t>meetings with</w:t>
        </w:r>
        <w:r w:rsidR="000268AC">
          <w:rPr>
            <w:rFonts w:ascii="Times New Roman" w:hAnsi="Times New Roman"/>
            <w:sz w:val="24"/>
            <w:szCs w:val="24"/>
            <w:lang w:val="en-AU"/>
          </w:rPr>
          <w:t xml:space="preserve"> the CEOs of the major banks. </w:t>
        </w:r>
      </w:ins>
      <w:ins w:id="234" w:author="kat lane" w:date="2017-11-05T12:43:00Z">
        <w:r w:rsidR="000268AC">
          <w:rPr>
            <w:rFonts w:ascii="Times New Roman" w:hAnsi="Times New Roman"/>
            <w:sz w:val="24"/>
            <w:szCs w:val="24"/>
            <w:lang w:val="en-AU"/>
          </w:rPr>
          <w:t>We do not propose to comment on how that trust can be restored.</w:t>
        </w:r>
      </w:ins>
      <w:ins w:id="235" w:author="kat lane" w:date="2017-11-05T12:48:00Z">
        <w:r w:rsidR="000268AC">
          <w:rPr>
            <w:rFonts w:ascii="Times New Roman" w:hAnsi="Times New Roman"/>
            <w:sz w:val="24"/>
            <w:szCs w:val="24"/>
            <w:lang w:val="en-AU"/>
          </w:rPr>
          <w:t xml:space="preserve"> </w:t>
        </w:r>
      </w:ins>
      <w:ins w:id="236" w:author="kat lane" w:date="2017-11-05T12:43:00Z">
        <w:r w:rsidR="000268AC">
          <w:rPr>
            <w:rFonts w:ascii="Times New Roman" w:hAnsi="Times New Roman"/>
            <w:sz w:val="24"/>
            <w:szCs w:val="24"/>
            <w:lang w:val="en-AU"/>
          </w:rPr>
          <w:t>However, we do want to comment about the risks of further erosion of any existing trust by the open banking regime.</w:t>
        </w:r>
      </w:ins>
    </w:p>
    <w:p w:rsidR="00C72134" w:rsidRDefault="00C72134" w:rsidP="008250E1">
      <w:pPr>
        <w:pStyle w:val="PlainText"/>
        <w:rPr>
          <w:ins w:id="237" w:author="kat lane" w:date="2017-11-05T11:50:00Z"/>
          <w:rFonts w:ascii="Times New Roman" w:hAnsi="Times New Roman"/>
          <w:sz w:val="24"/>
          <w:szCs w:val="24"/>
          <w:lang w:val="en-AU"/>
        </w:rPr>
      </w:pPr>
    </w:p>
    <w:p w:rsidR="000268AC" w:rsidRDefault="000268AC" w:rsidP="008250E1">
      <w:pPr>
        <w:pStyle w:val="PlainText"/>
        <w:rPr>
          <w:ins w:id="238" w:author="kat lane" w:date="2017-11-05T12:52:00Z"/>
          <w:rFonts w:ascii="Times New Roman" w:hAnsi="Times New Roman"/>
          <w:sz w:val="24"/>
          <w:szCs w:val="24"/>
          <w:lang w:val="en-AU"/>
        </w:rPr>
      </w:pPr>
      <w:ins w:id="239" w:author="kat lane" w:date="2017-11-05T12:50:00Z">
        <w:r>
          <w:rPr>
            <w:rFonts w:ascii="Times New Roman" w:hAnsi="Times New Roman"/>
            <w:sz w:val="24"/>
            <w:szCs w:val="24"/>
            <w:lang w:val="en-AU"/>
          </w:rPr>
          <w:t>Trust is an important part of banking. People need to trust that their</w:t>
        </w:r>
      </w:ins>
      <w:ins w:id="240" w:author="kat lane" w:date="2017-11-05T12:51:00Z">
        <w:r>
          <w:rPr>
            <w:rFonts w:ascii="Times New Roman" w:hAnsi="Times New Roman"/>
            <w:sz w:val="24"/>
            <w:szCs w:val="24"/>
            <w:lang w:val="en-AU"/>
          </w:rPr>
          <w:t xml:space="preserve"> financial</w:t>
        </w:r>
      </w:ins>
      <w:ins w:id="241" w:author="kat lane" w:date="2017-11-05T12:50:00Z">
        <w:r>
          <w:rPr>
            <w:rFonts w:ascii="Times New Roman" w:hAnsi="Times New Roman"/>
            <w:sz w:val="24"/>
            <w:szCs w:val="24"/>
            <w:lang w:val="en-AU"/>
          </w:rPr>
          <w:t xml:space="preserve"> information is secure. Any loss of data on a large scale or systemic mistakes in data sharing would erode trust.</w:t>
        </w:r>
      </w:ins>
    </w:p>
    <w:p w:rsidR="000268AC" w:rsidRDefault="000268AC" w:rsidP="008250E1">
      <w:pPr>
        <w:pStyle w:val="PlainText"/>
        <w:rPr>
          <w:ins w:id="242" w:author="kat lane" w:date="2017-11-05T12:52:00Z"/>
          <w:rFonts w:ascii="Times New Roman" w:hAnsi="Times New Roman"/>
          <w:sz w:val="24"/>
          <w:szCs w:val="24"/>
          <w:lang w:val="en-AU"/>
        </w:rPr>
      </w:pPr>
    </w:p>
    <w:p w:rsidR="000268AC" w:rsidRDefault="000268AC" w:rsidP="008250E1">
      <w:pPr>
        <w:pStyle w:val="PlainText"/>
        <w:rPr>
          <w:ins w:id="243" w:author="kat lane" w:date="2017-11-05T12:56:00Z"/>
          <w:rFonts w:ascii="Times New Roman" w:hAnsi="Times New Roman"/>
          <w:sz w:val="24"/>
          <w:szCs w:val="24"/>
          <w:lang w:val="en-AU"/>
        </w:rPr>
      </w:pPr>
      <w:ins w:id="244" w:author="kat lane" w:date="2017-11-05T12:52:00Z">
        <w:r>
          <w:rPr>
            <w:rFonts w:ascii="Times New Roman" w:hAnsi="Times New Roman"/>
            <w:sz w:val="24"/>
            <w:szCs w:val="24"/>
            <w:lang w:val="en-AU"/>
          </w:rPr>
          <w:t>A relevant overseas example is the Equifax data breach in the USA.</w:t>
        </w:r>
      </w:ins>
      <w:ins w:id="245" w:author="kat lane" w:date="2017-11-05T12:54:00Z">
        <w:r>
          <w:rPr>
            <w:rFonts w:ascii="Times New Roman" w:hAnsi="Times New Roman"/>
            <w:sz w:val="24"/>
            <w:szCs w:val="24"/>
            <w:lang w:val="en-AU"/>
          </w:rPr>
          <w:t xml:space="preserve"> Over 143 million social security numbers were compromised in the breach following the hack. It has been named as the worst data breach in US history.</w:t>
        </w:r>
      </w:ins>
      <w:ins w:id="246" w:author="kat lane" w:date="2017-11-05T12:55:00Z">
        <w:r>
          <w:rPr>
            <w:rStyle w:val="FootnoteReference"/>
            <w:rFonts w:ascii="Times New Roman" w:hAnsi="Times New Roman"/>
            <w:sz w:val="24"/>
            <w:szCs w:val="24"/>
            <w:lang w:val="en-AU"/>
          </w:rPr>
          <w:footnoteReference w:id="4"/>
        </w:r>
        <w:r>
          <w:rPr>
            <w:rFonts w:ascii="Times New Roman" w:hAnsi="Times New Roman"/>
            <w:sz w:val="24"/>
            <w:szCs w:val="24"/>
            <w:lang w:val="en-AU"/>
          </w:rPr>
          <w:t xml:space="preserve"> This type of data breach would be equally catastrophic in banking.</w:t>
        </w:r>
      </w:ins>
      <w:ins w:id="249" w:author="kat lane" w:date="2017-11-05T12:56:00Z">
        <w:r>
          <w:rPr>
            <w:rFonts w:ascii="Times New Roman" w:hAnsi="Times New Roman"/>
            <w:sz w:val="24"/>
            <w:szCs w:val="24"/>
            <w:lang w:val="en-AU"/>
          </w:rPr>
          <w:t xml:space="preserve"> Security of data must be the highest priority.</w:t>
        </w:r>
      </w:ins>
    </w:p>
    <w:p w:rsidR="000268AC" w:rsidRDefault="000268AC" w:rsidP="008250E1">
      <w:pPr>
        <w:pStyle w:val="PlainText"/>
        <w:rPr>
          <w:ins w:id="250" w:author="kat lane" w:date="2017-11-05T12:56:00Z"/>
          <w:rFonts w:ascii="Times New Roman" w:hAnsi="Times New Roman"/>
          <w:sz w:val="24"/>
          <w:szCs w:val="24"/>
          <w:lang w:val="en-AU"/>
        </w:rPr>
      </w:pPr>
    </w:p>
    <w:p w:rsidR="00977F08" w:rsidRPr="00977F08" w:rsidRDefault="00977F08" w:rsidP="00977F08">
      <w:pPr>
        <w:pStyle w:val="PlainText"/>
        <w:rPr>
          <w:ins w:id="251" w:author="kat lane" w:date="2017-11-05T12:50:00Z"/>
          <w:rFonts w:ascii="Times New Roman" w:hAnsi="Times New Roman"/>
          <w:b/>
          <w:sz w:val="24"/>
          <w:szCs w:val="24"/>
          <w:lang w:val="en-AU"/>
          <w:rPrChange w:id="252" w:author="kat lane" w:date="2017-11-05T12:58:00Z">
            <w:rPr>
              <w:ins w:id="253" w:author="kat lane" w:date="2017-11-05T12:50:00Z"/>
              <w:rFonts w:ascii="Times New Roman" w:hAnsi="Times New Roman"/>
              <w:sz w:val="24"/>
              <w:szCs w:val="24"/>
              <w:lang w:val="en-AU"/>
            </w:rPr>
          </w:rPrChange>
        </w:rPr>
        <w:pPrChange w:id="254" w:author="kat lane" w:date="2017-11-05T12:58:00Z">
          <w:pPr>
            <w:pStyle w:val="PlainText"/>
          </w:pPr>
        </w:pPrChange>
      </w:pPr>
      <w:ins w:id="255" w:author="kat lane" w:date="2017-11-05T12:56:00Z">
        <w:r>
          <w:rPr>
            <w:rFonts w:ascii="Times New Roman" w:hAnsi="Times New Roman"/>
            <w:b/>
            <w:sz w:val="24"/>
            <w:szCs w:val="24"/>
            <w:lang w:val="en-AU"/>
          </w:rPr>
          <w:t>Recommendations:</w:t>
        </w:r>
      </w:ins>
      <w:ins w:id="256" w:author="kat lane" w:date="2017-11-05T12:58:00Z">
        <w:r>
          <w:rPr>
            <w:rFonts w:ascii="Times New Roman" w:hAnsi="Times New Roman"/>
            <w:b/>
            <w:sz w:val="24"/>
            <w:szCs w:val="24"/>
            <w:lang w:val="en-AU"/>
          </w:rPr>
          <w:t xml:space="preserve"> </w:t>
        </w:r>
      </w:ins>
      <w:ins w:id="257" w:author="kat lane" w:date="2017-11-05T12:56:00Z">
        <w:r w:rsidR="000268AC">
          <w:rPr>
            <w:rFonts w:ascii="Times New Roman" w:hAnsi="Times New Roman"/>
            <w:b/>
            <w:sz w:val="24"/>
            <w:szCs w:val="24"/>
            <w:lang w:val="en-AU"/>
          </w:rPr>
          <w:t xml:space="preserve">People need confidence about security before </w:t>
        </w:r>
      </w:ins>
      <w:ins w:id="258" w:author="kat lane" w:date="2017-11-05T12:57:00Z">
        <w:r>
          <w:rPr>
            <w:rFonts w:ascii="Times New Roman" w:hAnsi="Times New Roman"/>
            <w:b/>
            <w:sz w:val="24"/>
            <w:szCs w:val="24"/>
            <w:lang w:val="en-AU"/>
          </w:rPr>
          <w:t>any open banking regime is considered</w:t>
        </w:r>
      </w:ins>
      <w:ins w:id="259" w:author="kat lane" w:date="2017-11-05T12:59:00Z">
        <w:r>
          <w:rPr>
            <w:rFonts w:ascii="Times New Roman" w:hAnsi="Times New Roman"/>
            <w:b/>
            <w:sz w:val="24"/>
            <w:szCs w:val="24"/>
            <w:lang w:val="en-AU"/>
          </w:rPr>
          <w:t>. An independent audit should be considered to ensure trust.</w:t>
        </w:r>
      </w:ins>
    </w:p>
    <w:p w:rsidR="000268AC" w:rsidRPr="00977F08" w:rsidRDefault="000268AC" w:rsidP="008250E1">
      <w:pPr>
        <w:pStyle w:val="PlainText"/>
        <w:rPr>
          <w:ins w:id="260" w:author="kat lane" w:date="2017-11-05T12:58:00Z"/>
          <w:rFonts w:ascii="Times New Roman" w:hAnsi="Times New Roman"/>
          <w:b/>
          <w:sz w:val="24"/>
          <w:szCs w:val="24"/>
          <w:lang w:val="en-AU"/>
          <w:rPrChange w:id="261" w:author="kat lane" w:date="2017-11-05T12:58:00Z">
            <w:rPr>
              <w:ins w:id="262" w:author="kat lane" w:date="2017-11-05T12:58:00Z"/>
              <w:rFonts w:ascii="Times New Roman" w:hAnsi="Times New Roman"/>
              <w:sz w:val="24"/>
              <w:szCs w:val="24"/>
              <w:lang w:val="en-AU"/>
            </w:rPr>
          </w:rPrChange>
        </w:rPr>
      </w:pPr>
    </w:p>
    <w:p w:rsidR="00977F08" w:rsidRPr="00977F08" w:rsidRDefault="00977F08" w:rsidP="008250E1">
      <w:pPr>
        <w:pStyle w:val="PlainText"/>
        <w:rPr>
          <w:ins w:id="263" w:author="kat lane" w:date="2017-11-05T12:58:00Z"/>
          <w:rFonts w:ascii="Times New Roman" w:hAnsi="Times New Roman"/>
          <w:b/>
          <w:sz w:val="24"/>
          <w:szCs w:val="24"/>
          <w:lang w:val="en-AU"/>
          <w:rPrChange w:id="264" w:author="kat lane" w:date="2017-11-05T12:58:00Z">
            <w:rPr>
              <w:ins w:id="265" w:author="kat lane" w:date="2017-11-05T12:58:00Z"/>
              <w:rFonts w:ascii="Times New Roman" w:hAnsi="Times New Roman"/>
              <w:sz w:val="24"/>
              <w:szCs w:val="24"/>
              <w:lang w:val="en-AU"/>
            </w:rPr>
          </w:rPrChange>
        </w:rPr>
      </w:pPr>
      <w:ins w:id="266" w:author="kat lane" w:date="2017-11-05T12:58:00Z">
        <w:r w:rsidRPr="00977F08">
          <w:rPr>
            <w:rFonts w:ascii="Times New Roman" w:hAnsi="Times New Roman"/>
            <w:b/>
            <w:sz w:val="24"/>
            <w:szCs w:val="24"/>
            <w:lang w:val="en-AU"/>
            <w:rPrChange w:id="267" w:author="kat lane" w:date="2017-11-05T12:58:00Z">
              <w:rPr>
                <w:rFonts w:ascii="Times New Roman" w:hAnsi="Times New Roman"/>
                <w:sz w:val="24"/>
                <w:szCs w:val="24"/>
                <w:lang w:val="en-AU"/>
              </w:rPr>
            </w:rPrChange>
          </w:rPr>
          <w:t>Access to personal information</w:t>
        </w:r>
      </w:ins>
    </w:p>
    <w:p w:rsidR="00977F08" w:rsidRDefault="00977F08" w:rsidP="008250E1">
      <w:pPr>
        <w:pStyle w:val="PlainText"/>
        <w:rPr>
          <w:ins w:id="268" w:author="kat lane" w:date="2017-11-05T12:50:00Z"/>
          <w:rFonts w:ascii="Times New Roman" w:hAnsi="Times New Roman"/>
          <w:sz w:val="24"/>
          <w:szCs w:val="24"/>
          <w:lang w:val="en-AU"/>
        </w:rPr>
      </w:pPr>
    </w:p>
    <w:p w:rsidR="000A071E" w:rsidRDefault="000A071E" w:rsidP="008250E1">
      <w:pPr>
        <w:pStyle w:val="PlainText"/>
        <w:rPr>
          <w:ins w:id="269" w:author="kat lane" w:date="2017-11-05T13:03:00Z"/>
          <w:rFonts w:ascii="Times New Roman" w:hAnsi="Times New Roman"/>
          <w:sz w:val="24"/>
          <w:szCs w:val="24"/>
          <w:lang w:val="en-AU"/>
        </w:rPr>
      </w:pPr>
      <w:ins w:id="270" w:author="kat lane" w:date="2017-11-05T11:36:00Z">
        <w:r>
          <w:rPr>
            <w:rFonts w:ascii="Times New Roman" w:hAnsi="Times New Roman"/>
            <w:sz w:val="24"/>
            <w:szCs w:val="24"/>
            <w:lang w:val="en-AU"/>
          </w:rPr>
          <w:t>Very few people know about their right to access personal information</w:t>
        </w:r>
      </w:ins>
      <w:ins w:id="271" w:author="kat lane" w:date="2017-11-05T11:49:00Z">
        <w:r w:rsidR="00C72134">
          <w:rPr>
            <w:rFonts w:ascii="Times New Roman" w:hAnsi="Times New Roman"/>
            <w:sz w:val="24"/>
            <w:szCs w:val="24"/>
            <w:lang w:val="en-AU"/>
          </w:rPr>
          <w:t xml:space="preserve"> and even fewer access their personal information</w:t>
        </w:r>
      </w:ins>
      <w:ins w:id="272" w:author="kat lane" w:date="2017-11-05T11:36:00Z">
        <w:r>
          <w:rPr>
            <w:rFonts w:ascii="Times New Roman" w:hAnsi="Times New Roman"/>
            <w:sz w:val="24"/>
            <w:szCs w:val="24"/>
            <w:lang w:val="en-AU"/>
          </w:rPr>
          <w:t xml:space="preserve">. </w:t>
        </w:r>
      </w:ins>
      <w:ins w:id="273" w:author="kat lane" w:date="2017-11-05T11:43:00Z">
        <w:r>
          <w:rPr>
            <w:rFonts w:ascii="Times New Roman" w:hAnsi="Times New Roman"/>
            <w:sz w:val="24"/>
            <w:szCs w:val="24"/>
            <w:lang w:val="en-AU"/>
          </w:rPr>
          <w:t xml:space="preserve">According to the </w:t>
        </w:r>
        <w:r w:rsidR="00C72134">
          <w:rPr>
            <w:rFonts w:ascii="Times New Roman" w:hAnsi="Times New Roman"/>
            <w:sz w:val="24"/>
            <w:szCs w:val="24"/>
            <w:lang w:val="en-AU"/>
          </w:rPr>
          <w:t>Australian Comm</w:t>
        </w:r>
      </w:ins>
      <w:ins w:id="274" w:author="kat lane" w:date="2017-11-05T11:44:00Z">
        <w:r w:rsidR="00C72134">
          <w:rPr>
            <w:rFonts w:ascii="Times New Roman" w:hAnsi="Times New Roman"/>
            <w:sz w:val="24"/>
            <w:szCs w:val="24"/>
            <w:lang w:val="en-AU"/>
          </w:rPr>
          <w:t>u</w:t>
        </w:r>
      </w:ins>
      <w:ins w:id="275" w:author="kat lane" w:date="2017-11-05T11:43:00Z">
        <w:r w:rsidR="00C72134">
          <w:rPr>
            <w:rFonts w:ascii="Times New Roman" w:hAnsi="Times New Roman"/>
            <w:sz w:val="24"/>
            <w:szCs w:val="24"/>
            <w:lang w:val="en-AU"/>
          </w:rPr>
          <w:t>nity Attitudes to Privacy Survey 2017</w:t>
        </w:r>
      </w:ins>
      <w:ins w:id="276" w:author="kat lane" w:date="2017-11-05T11:44:00Z">
        <w:r w:rsidR="00C72134">
          <w:rPr>
            <w:rStyle w:val="FootnoteReference"/>
            <w:rFonts w:ascii="Times New Roman" w:hAnsi="Times New Roman"/>
            <w:sz w:val="24"/>
            <w:szCs w:val="24"/>
            <w:lang w:val="en-AU"/>
          </w:rPr>
          <w:footnoteReference w:id="5"/>
        </w:r>
      </w:ins>
      <w:ins w:id="280" w:author="kat lane" w:date="2017-11-05T11:45:00Z">
        <w:r w:rsidR="00C72134">
          <w:rPr>
            <w:rFonts w:ascii="Times New Roman" w:hAnsi="Times New Roman"/>
            <w:sz w:val="24"/>
            <w:szCs w:val="24"/>
            <w:lang w:val="en-AU"/>
          </w:rPr>
          <w:t xml:space="preserve"> </w:t>
        </w:r>
      </w:ins>
      <w:ins w:id="281" w:author="kat lane" w:date="2017-11-05T11:47:00Z">
        <w:r w:rsidR="00C72134">
          <w:rPr>
            <w:rFonts w:ascii="Times New Roman" w:hAnsi="Times New Roman"/>
            <w:sz w:val="24"/>
            <w:szCs w:val="24"/>
            <w:lang w:val="en-AU"/>
          </w:rPr>
          <w:t>(</w:t>
        </w:r>
        <w:r w:rsidR="00C72134">
          <w:rPr>
            <w:rFonts w:ascii="Times New Roman" w:hAnsi="Times New Roman"/>
            <w:b/>
            <w:sz w:val="24"/>
            <w:szCs w:val="24"/>
            <w:lang w:val="en-AU"/>
          </w:rPr>
          <w:t xml:space="preserve">Privacy Survey) </w:t>
        </w:r>
      </w:ins>
      <w:ins w:id="282" w:author="kat lane" w:date="2017-11-05T11:45:00Z">
        <w:r w:rsidR="00C72134">
          <w:rPr>
            <w:rFonts w:ascii="Times New Roman" w:hAnsi="Times New Roman"/>
            <w:sz w:val="24"/>
            <w:szCs w:val="24"/>
            <w:lang w:val="en-AU"/>
          </w:rPr>
          <w:t xml:space="preserve">only 37% of Australians know that they can request access to their </w:t>
        </w:r>
      </w:ins>
      <w:ins w:id="283" w:author="kat lane" w:date="2017-11-05T11:46:00Z">
        <w:r w:rsidR="00C72134">
          <w:rPr>
            <w:rFonts w:ascii="Times New Roman" w:hAnsi="Times New Roman"/>
            <w:sz w:val="24"/>
            <w:szCs w:val="24"/>
            <w:lang w:val="en-AU"/>
          </w:rPr>
          <w:t>personal information.</w:t>
        </w:r>
      </w:ins>
      <w:ins w:id="284" w:author="kat lane" w:date="2017-11-05T11:45:00Z">
        <w:r w:rsidR="00C72134">
          <w:rPr>
            <w:rFonts w:ascii="Times New Roman" w:hAnsi="Times New Roman"/>
            <w:sz w:val="24"/>
            <w:szCs w:val="24"/>
            <w:lang w:val="en-AU"/>
          </w:rPr>
          <w:t xml:space="preserve"> </w:t>
        </w:r>
      </w:ins>
      <w:ins w:id="285" w:author="kat lane" w:date="2017-11-05T11:49:00Z">
        <w:r w:rsidR="00C72134">
          <w:rPr>
            <w:rFonts w:ascii="Times New Roman" w:hAnsi="Times New Roman"/>
            <w:sz w:val="24"/>
            <w:szCs w:val="24"/>
            <w:lang w:val="en-AU"/>
          </w:rPr>
          <w:t xml:space="preserve">Significantly, there is no reliable data available about rates of access to </w:t>
        </w:r>
      </w:ins>
      <w:ins w:id="286" w:author="kat lane" w:date="2017-11-05T11:50:00Z">
        <w:r w:rsidR="00C72134">
          <w:rPr>
            <w:rFonts w:ascii="Times New Roman" w:hAnsi="Times New Roman"/>
            <w:sz w:val="24"/>
            <w:szCs w:val="24"/>
            <w:lang w:val="en-AU"/>
          </w:rPr>
          <w:t>personal</w:t>
        </w:r>
      </w:ins>
      <w:ins w:id="287" w:author="kat lane" w:date="2017-11-05T11:49:00Z">
        <w:r w:rsidR="00C72134">
          <w:rPr>
            <w:rFonts w:ascii="Times New Roman" w:hAnsi="Times New Roman"/>
            <w:sz w:val="24"/>
            <w:szCs w:val="24"/>
            <w:lang w:val="en-AU"/>
          </w:rPr>
          <w:t xml:space="preserve"> </w:t>
        </w:r>
      </w:ins>
      <w:ins w:id="288" w:author="kat lane" w:date="2017-11-05T11:50:00Z">
        <w:r w:rsidR="00C72134">
          <w:rPr>
            <w:rFonts w:ascii="Times New Roman" w:hAnsi="Times New Roman"/>
            <w:sz w:val="24"/>
            <w:szCs w:val="24"/>
            <w:lang w:val="en-AU"/>
          </w:rPr>
          <w:t>information.</w:t>
        </w:r>
      </w:ins>
    </w:p>
    <w:p w:rsidR="00977F08" w:rsidRDefault="00977F08" w:rsidP="008250E1">
      <w:pPr>
        <w:pStyle w:val="PlainText"/>
        <w:rPr>
          <w:ins w:id="289" w:author="kat lane" w:date="2017-11-05T13:03:00Z"/>
          <w:rFonts w:ascii="Times New Roman" w:hAnsi="Times New Roman"/>
          <w:sz w:val="24"/>
          <w:szCs w:val="24"/>
          <w:lang w:val="en-AU"/>
        </w:rPr>
      </w:pPr>
    </w:p>
    <w:p w:rsidR="0058673D" w:rsidRDefault="00977F08" w:rsidP="008250E1">
      <w:pPr>
        <w:pStyle w:val="PlainText"/>
        <w:rPr>
          <w:ins w:id="290" w:author="kat lane" w:date="2017-11-05T13:09:00Z"/>
          <w:rFonts w:ascii="Times New Roman" w:hAnsi="Times New Roman"/>
          <w:sz w:val="24"/>
          <w:szCs w:val="24"/>
          <w:lang w:val="en-AU"/>
        </w:rPr>
      </w:pPr>
      <w:ins w:id="291" w:author="kat lane" w:date="2017-11-05T13:03:00Z">
        <w:r>
          <w:rPr>
            <w:rFonts w:ascii="Times New Roman" w:hAnsi="Times New Roman"/>
            <w:sz w:val="24"/>
            <w:szCs w:val="24"/>
            <w:lang w:val="en-AU"/>
          </w:rPr>
          <w:t xml:space="preserve">It is significant that people rarely access their personal information. </w:t>
        </w:r>
      </w:ins>
      <w:ins w:id="292" w:author="kat lane" w:date="2017-11-05T13:09:00Z">
        <w:r w:rsidR="0058673D">
          <w:rPr>
            <w:rFonts w:ascii="Times New Roman" w:hAnsi="Times New Roman"/>
            <w:sz w:val="24"/>
            <w:szCs w:val="24"/>
            <w:lang w:val="en-AU"/>
          </w:rPr>
          <w:t>This issue has not been investigated. However, some of the problem</w:t>
        </w:r>
      </w:ins>
      <w:ins w:id="293" w:author="kat lane" w:date="2017-11-05T13:14:00Z">
        <w:r w:rsidR="0058673D">
          <w:rPr>
            <w:rFonts w:ascii="Times New Roman" w:hAnsi="Times New Roman"/>
            <w:sz w:val="24"/>
            <w:szCs w:val="24"/>
            <w:lang w:val="en-AU"/>
          </w:rPr>
          <w:t>s</w:t>
        </w:r>
      </w:ins>
      <w:ins w:id="294" w:author="kat lane" w:date="2017-11-05T13:09:00Z">
        <w:r w:rsidR="0058673D">
          <w:rPr>
            <w:rFonts w:ascii="Times New Roman" w:hAnsi="Times New Roman"/>
            <w:sz w:val="24"/>
            <w:szCs w:val="24"/>
            <w:lang w:val="en-AU"/>
          </w:rPr>
          <w:t xml:space="preserve"> seem to be that:</w:t>
        </w:r>
      </w:ins>
    </w:p>
    <w:p w:rsidR="0058673D" w:rsidRDefault="0058673D" w:rsidP="008250E1">
      <w:pPr>
        <w:pStyle w:val="PlainText"/>
        <w:rPr>
          <w:ins w:id="295" w:author="kat lane" w:date="2017-11-05T13:10:00Z"/>
          <w:rFonts w:ascii="Times New Roman" w:hAnsi="Times New Roman"/>
          <w:sz w:val="24"/>
          <w:szCs w:val="24"/>
          <w:lang w:val="en-AU"/>
        </w:rPr>
      </w:pPr>
    </w:p>
    <w:p w:rsidR="0058673D" w:rsidRDefault="0058673D" w:rsidP="0058673D">
      <w:pPr>
        <w:pStyle w:val="PlainText"/>
        <w:numPr>
          <w:ilvl w:val="0"/>
          <w:numId w:val="50"/>
        </w:numPr>
        <w:rPr>
          <w:ins w:id="296" w:author="kat lane" w:date="2017-11-05T13:10:00Z"/>
          <w:rFonts w:ascii="Times New Roman" w:hAnsi="Times New Roman"/>
          <w:sz w:val="24"/>
          <w:szCs w:val="24"/>
          <w:lang w:val="en-AU"/>
        </w:rPr>
        <w:pPrChange w:id="297" w:author="kat lane" w:date="2017-11-05T13:10:00Z">
          <w:pPr>
            <w:pStyle w:val="PlainText"/>
          </w:pPr>
        </w:pPrChange>
      </w:pPr>
      <w:ins w:id="298" w:author="kat lane" w:date="2017-11-05T13:10:00Z">
        <w:r>
          <w:rPr>
            <w:rFonts w:ascii="Times New Roman" w:hAnsi="Times New Roman"/>
            <w:sz w:val="24"/>
            <w:szCs w:val="24"/>
            <w:lang w:val="en-AU"/>
          </w:rPr>
          <w:t>Access to personal information is difficult. It is hard to find who to ask and it takes time to get the information</w:t>
        </w:r>
      </w:ins>
    </w:p>
    <w:p w:rsidR="0058673D" w:rsidRDefault="0058673D" w:rsidP="0058673D">
      <w:pPr>
        <w:pStyle w:val="PlainText"/>
        <w:numPr>
          <w:ilvl w:val="0"/>
          <w:numId w:val="50"/>
        </w:numPr>
        <w:rPr>
          <w:ins w:id="299" w:author="kat lane" w:date="2017-11-05T13:12:00Z"/>
          <w:rFonts w:ascii="Times New Roman" w:hAnsi="Times New Roman"/>
          <w:sz w:val="24"/>
          <w:szCs w:val="24"/>
          <w:lang w:val="en-AU"/>
        </w:rPr>
        <w:pPrChange w:id="300" w:author="kat lane" w:date="2017-11-05T13:10:00Z">
          <w:pPr>
            <w:pStyle w:val="PlainText"/>
          </w:pPr>
        </w:pPrChange>
      </w:pPr>
      <w:ins w:id="301" w:author="kat lane" w:date="2017-11-05T13:10:00Z">
        <w:r>
          <w:rPr>
            <w:rFonts w:ascii="Times New Roman" w:hAnsi="Times New Roman"/>
            <w:sz w:val="24"/>
            <w:szCs w:val="24"/>
            <w:lang w:val="en-AU"/>
          </w:rPr>
          <w:t xml:space="preserve">It is unclear whether the person has been given </w:t>
        </w:r>
      </w:ins>
      <w:ins w:id="302" w:author="kat lane" w:date="2017-11-05T13:11:00Z">
        <w:r>
          <w:rPr>
            <w:rFonts w:ascii="Times New Roman" w:hAnsi="Times New Roman"/>
            <w:sz w:val="24"/>
            <w:szCs w:val="24"/>
            <w:lang w:val="en-AU"/>
          </w:rPr>
          <w:t xml:space="preserve">all </w:t>
        </w:r>
      </w:ins>
      <w:ins w:id="303" w:author="kat lane" w:date="2017-11-05T13:10:00Z">
        <w:r>
          <w:rPr>
            <w:rFonts w:ascii="Times New Roman" w:hAnsi="Times New Roman"/>
            <w:sz w:val="24"/>
            <w:szCs w:val="24"/>
            <w:lang w:val="en-AU"/>
          </w:rPr>
          <w:t>the information requested. The OAIC</w:t>
        </w:r>
      </w:ins>
      <w:ins w:id="304" w:author="kat lane" w:date="2017-11-05T13:11:00Z">
        <w:r>
          <w:rPr>
            <w:rFonts w:ascii="Times New Roman" w:hAnsi="Times New Roman"/>
            <w:sz w:val="24"/>
            <w:szCs w:val="24"/>
            <w:lang w:val="en-AU"/>
          </w:rPr>
          <w:t xml:space="preserve"> is under</w:t>
        </w:r>
      </w:ins>
      <w:ins w:id="305" w:author="kat lane" w:date="2017-11-05T13:12:00Z">
        <w:r>
          <w:rPr>
            <w:rFonts w:ascii="Times New Roman" w:hAnsi="Times New Roman"/>
            <w:sz w:val="24"/>
            <w:szCs w:val="24"/>
            <w:lang w:val="en-AU"/>
          </w:rPr>
          <w:t>-resourced and compliance is uncertain.</w:t>
        </w:r>
      </w:ins>
    </w:p>
    <w:p w:rsidR="0058673D" w:rsidRDefault="0058673D" w:rsidP="0058673D">
      <w:pPr>
        <w:pStyle w:val="PlainText"/>
        <w:numPr>
          <w:ilvl w:val="0"/>
          <w:numId w:val="50"/>
        </w:numPr>
        <w:rPr>
          <w:ins w:id="306" w:author="kat lane" w:date="2017-11-05T13:12:00Z"/>
          <w:rFonts w:ascii="Times New Roman" w:hAnsi="Times New Roman"/>
          <w:sz w:val="24"/>
          <w:szCs w:val="24"/>
          <w:lang w:val="en-AU"/>
        </w:rPr>
        <w:pPrChange w:id="307" w:author="kat lane" w:date="2017-11-05T13:10:00Z">
          <w:pPr>
            <w:pStyle w:val="PlainText"/>
          </w:pPr>
        </w:pPrChange>
      </w:pPr>
      <w:ins w:id="308" w:author="kat lane" w:date="2017-11-05T13:12:00Z">
        <w:r>
          <w:rPr>
            <w:rFonts w:ascii="Times New Roman" w:hAnsi="Times New Roman"/>
            <w:sz w:val="24"/>
            <w:szCs w:val="24"/>
            <w:lang w:val="en-AU"/>
          </w:rPr>
          <w:t>The business can simply refuse to provide information requiring a complaint to the OAIC where the only adverse consequence for the business is being told to give the information</w:t>
        </w:r>
      </w:ins>
    </w:p>
    <w:p w:rsidR="0058673D" w:rsidRDefault="0058673D" w:rsidP="008250E1">
      <w:pPr>
        <w:pStyle w:val="PlainText"/>
        <w:rPr>
          <w:ins w:id="309" w:author="kat lane" w:date="2017-11-05T13:10:00Z"/>
          <w:rFonts w:ascii="Times New Roman" w:hAnsi="Times New Roman"/>
          <w:sz w:val="24"/>
          <w:szCs w:val="24"/>
          <w:lang w:val="en-AU"/>
        </w:rPr>
      </w:pPr>
      <w:ins w:id="310" w:author="kat lane" w:date="2017-11-05T13:10:00Z">
        <w:r>
          <w:rPr>
            <w:rFonts w:ascii="Times New Roman" w:hAnsi="Times New Roman"/>
            <w:sz w:val="24"/>
            <w:szCs w:val="24"/>
            <w:lang w:val="en-AU"/>
          </w:rPr>
          <w:t xml:space="preserve"> </w:t>
        </w:r>
      </w:ins>
    </w:p>
    <w:p w:rsidR="00977F08" w:rsidRPr="000A071E" w:rsidRDefault="0058673D" w:rsidP="008250E1">
      <w:pPr>
        <w:pStyle w:val="PlainText"/>
        <w:rPr>
          <w:ins w:id="311" w:author="kat lane" w:date="2017-11-05T11:36:00Z"/>
          <w:rFonts w:ascii="Times New Roman" w:hAnsi="Times New Roman"/>
          <w:sz w:val="24"/>
          <w:szCs w:val="24"/>
          <w:lang w:val="en-AU"/>
          <w:rPrChange w:id="312" w:author="kat lane" w:date="2017-11-05T11:36:00Z">
            <w:rPr>
              <w:ins w:id="313" w:author="kat lane" w:date="2017-11-05T11:36:00Z"/>
              <w:rFonts w:ascii="Times New Roman" w:hAnsi="Times New Roman"/>
              <w:sz w:val="24"/>
              <w:szCs w:val="24"/>
              <w:lang w:val="en-AU"/>
            </w:rPr>
          </w:rPrChange>
        </w:rPr>
      </w:pPr>
      <w:ins w:id="314" w:author="kat lane" w:date="2017-11-05T13:09:00Z">
        <w:r>
          <w:rPr>
            <w:rFonts w:ascii="Times New Roman" w:hAnsi="Times New Roman"/>
            <w:sz w:val="24"/>
            <w:szCs w:val="24"/>
            <w:lang w:val="en-AU"/>
          </w:rPr>
          <w:t xml:space="preserve">Any proposed open banking regime would need to address the above issues. </w:t>
        </w:r>
      </w:ins>
    </w:p>
    <w:p w:rsidR="000A071E" w:rsidRDefault="000A071E" w:rsidP="008250E1">
      <w:pPr>
        <w:pStyle w:val="PlainText"/>
        <w:rPr>
          <w:ins w:id="315" w:author="kat lane" w:date="2017-11-05T11:36:00Z"/>
          <w:rFonts w:ascii="Times New Roman" w:hAnsi="Times New Roman"/>
          <w:sz w:val="24"/>
          <w:szCs w:val="24"/>
          <w:lang w:val="en-AU"/>
        </w:rPr>
      </w:pPr>
    </w:p>
    <w:p w:rsidR="000A071E" w:rsidRDefault="0058673D" w:rsidP="008250E1">
      <w:pPr>
        <w:pStyle w:val="PlainText"/>
        <w:rPr>
          <w:ins w:id="316" w:author="kat lane" w:date="2017-11-05T13:17:00Z"/>
          <w:rFonts w:ascii="Times New Roman" w:hAnsi="Times New Roman"/>
          <w:sz w:val="24"/>
          <w:szCs w:val="24"/>
          <w:lang w:val="en-AU"/>
        </w:rPr>
      </w:pPr>
      <w:ins w:id="317" w:author="kat lane" w:date="2017-11-05T13:17:00Z">
        <w:r>
          <w:rPr>
            <w:rFonts w:ascii="Times New Roman" w:hAnsi="Times New Roman"/>
            <w:b/>
            <w:sz w:val="24"/>
            <w:szCs w:val="24"/>
            <w:lang w:val="en-AU"/>
          </w:rPr>
          <w:t>Consent</w:t>
        </w:r>
      </w:ins>
    </w:p>
    <w:p w:rsidR="0058673D" w:rsidRDefault="0058673D" w:rsidP="008250E1">
      <w:pPr>
        <w:pStyle w:val="PlainText"/>
        <w:rPr>
          <w:ins w:id="318" w:author="kat lane" w:date="2017-11-05T13:17:00Z"/>
          <w:rFonts w:ascii="Times New Roman" w:hAnsi="Times New Roman"/>
          <w:sz w:val="24"/>
          <w:szCs w:val="24"/>
          <w:lang w:val="en-AU"/>
        </w:rPr>
      </w:pPr>
    </w:p>
    <w:p w:rsidR="0058673D" w:rsidRDefault="008D7A46" w:rsidP="008250E1">
      <w:pPr>
        <w:pStyle w:val="PlainText"/>
        <w:rPr>
          <w:ins w:id="319" w:author="kat lane" w:date="2017-11-05T13:29:00Z"/>
          <w:rFonts w:ascii="Times New Roman" w:hAnsi="Times New Roman"/>
          <w:sz w:val="24"/>
          <w:szCs w:val="24"/>
          <w:lang w:val="en-AU"/>
        </w:rPr>
      </w:pPr>
      <w:ins w:id="320" w:author="kat lane" w:date="2017-11-05T13:17:00Z">
        <w:r>
          <w:rPr>
            <w:rFonts w:ascii="Times New Roman" w:hAnsi="Times New Roman"/>
            <w:sz w:val="24"/>
            <w:szCs w:val="24"/>
            <w:lang w:val="en-AU"/>
          </w:rPr>
          <w:t xml:space="preserve">Meaningful consent is required for people to </w:t>
        </w:r>
      </w:ins>
      <w:ins w:id="321" w:author="kat lane" w:date="2017-11-05T13:23:00Z">
        <w:r>
          <w:rPr>
            <w:rFonts w:ascii="Times New Roman" w:hAnsi="Times New Roman"/>
            <w:sz w:val="24"/>
            <w:szCs w:val="24"/>
            <w:lang w:val="en-AU"/>
          </w:rPr>
          <w:t>engage in any open banking regime</w:t>
        </w:r>
      </w:ins>
      <w:ins w:id="322" w:author="kat lane" w:date="2017-11-05T13:17:00Z">
        <w:r>
          <w:rPr>
            <w:rFonts w:ascii="Times New Roman" w:hAnsi="Times New Roman"/>
            <w:sz w:val="24"/>
            <w:szCs w:val="24"/>
            <w:lang w:val="en-AU"/>
          </w:rPr>
          <w:t>.</w:t>
        </w:r>
      </w:ins>
      <w:ins w:id="323" w:author="kat lane" w:date="2017-11-05T13:18:00Z">
        <w:r>
          <w:rPr>
            <w:rFonts w:ascii="Times New Roman" w:hAnsi="Times New Roman"/>
            <w:sz w:val="24"/>
            <w:szCs w:val="24"/>
            <w:lang w:val="en-AU"/>
          </w:rPr>
          <w:t xml:space="preserve"> </w:t>
        </w:r>
      </w:ins>
      <w:ins w:id="324" w:author="kat lane" w:date="2017-11-05T13:17:00Z">
        <w:r>
          <w:rPr>
            <w:rFonts w:ascii="Times New Roman" w:hAnsi="Times New Roman"/>
            <w:sz w:val="24"/>
            <w:szCs w:val="24"/>
            <w:lang w:val="en-AU"/>
          </w:rPr>
          <w:t xml:space="preserve">Bundled </w:t>
        </w:r>
      </w:ins>
      <w:ins w:id="325" w:author="kat lane" w:date="2017-11-05T13:23:00Z">
        <w:r>
          <w:rPr>
            <w:rFonts w:ascii="Times New Roman" w:hAnsi="Times New Roman"/>
            <w:sz w:val="24"/>
            <w:szCs w:val="24"/>
            <w:lang w:val="en-AU"/>
          </w:rPr>
          <w:t xml:space="preserve">consent is commonly used in banking and has led to a situation where people do not read privacy consents at all. This is not meaningful consent. </w:t>
        </w:r>
      </w:ins>
    </w:p>
    <w:p w:rsidR="001D6E30" w:rsidRDefault="001D6E30" w:rsidP="008250E1">
      <w:pPr>
        <w:pStyle w:val="PlainText"/>
        <w:rPr>
          <w:ins w:id="326" w:author="kat lane" w:date="2017-11-05T13:29:00Z"/>
          <w:rFonts w:ascii="Times New Roman" w:hAnsi="Times New Roman"/>
          <w:sz w:val="24"/>
          <w:szCs w:val="24"/>
          <w:lang w:val="en-AU"/>
        </w:rPr>
      </w:pPr>
    </w:p>
    <w:p w:rsidR="001D6E30" w:rsidRDefault="001D6E30" w:rsidP="008250E1">
      <w:pPr>
        <w:pStyle w:val="PlainText"/>
        <w:rPr>
          <w:ins w:id="327" w:author="kat lane" w:date="2017-11-05T13:23:00Z"/>
          <w:rFonts w:ascii="Times New Roman" w:hAnsi="Times New Roman"/>
          <w:sz w:val="24"/>
          <w:szCs w:val="24"/>
          <w:lang w:val="en-AU"/>
        </w:rPr>
      </w:pPr>
      <w:ins w:id="328" w:author="kat lane" w:date="2017-11-05T13:29:00Z">
        <w:r>
          <w:rPr>
            <w:rFonts w:ascii="Times New Roman" w:hAnsi="Times New Roman"/>
            <w:sz w:val="24"/>
            <w:szCs w:val="24"/>
            <w:lang w:val="en-AU"/>
          </w:rPr>
          <w:t xml:space="preserve">It is worth noting there was and continue to be problems associated with transferring contracts without meaningful consent. An example, is energy companies where this was a serious and </w:t>
        </w:r>
        <w:r>
          <w:rPr>
            <w:rFonts w:ascii="Times New Roman" w:hAnsi="Times New Roman"/>
            <w:sz w:val="24"/>
            <w:szCs w:val="24"/>
            <w:lang w:val="en-AU"/>
          </w:rPr>
          <w:lastRenderedPageBreak/>
          <w:t>common problem</w:t>
        </w:r>
      </w:ins>
      <w:ins w:id="329" w:author="kat lane" w:date="2017-11-05T13:32:00Z">
        <w:r>
          <w:rPr>
            <w:rStyle w:val="FootnoteReference"/>
            <w:rFonts w:ascii="Times New Roman" w:hAnsi="Times New Roman"/>
            <w:sz w:val="24"/>
            <w:szCs w:val="24"/>
            <w:lang w:val="en-AU"/>
          </w:rPr>
          <w:footnoteReference w:id="6"/>
        </w:r>
      </w:ins>
      <w:ins w:id="332" w:author="kat lane" w:date="2017-11-05T13:29:00Z">
        <w:r>
          <w:rPr>
            <w:rFonts w:ascii="Times New Roman" w:hAnsi="Times New Roman"/>
            <w:sz w:val="24"/>
            <w:szCs w:val="24"/>
            <w:lang w:val="en-AU"/>
          </w:rPr>
          <w:t>.</w:t>
        </w:r>
      </w:ins>
      <w:ins w:id="333" w:author="kat lane" w:date="2017-11-05T13:30:00Z">
        <w:r>
          <w:rPr>
            <w:rFonts w:ascii="Times New Roman" w:hAnsi="Times New Roman"/>
            <w:sz w:val="24"/>
            <w:szCs w:val="24"/>
            <w:lang w:val="en-AU"/>
          </w:rPr>
          <w:t xml:space="preserve"> Another example is also found in telecommunications. </w:t>
        </w:r>
      </w:ins>
      <w:ins w:id="334" w:author="kat lane" w:date="2017-11-05T13:31:00Z">
        <w:r>
          <w:rPr>
            <w:rFonts w:ascii="Times New Roman" w:hAnsi="Times New Roman"/>
            <w:sz w:val="24"/>
            <w:szCs w:val="24"/>
            <w:lang w:val="en-AU"/>
          </w:rPr>
          <w:t>These problems caused considerable consumer harm including high costs, stress and inconvenience.</w:t>
        </w:r>
      </w:ins>
      <w:ins w:id="335" w:author="kat lane" w:date="2017-11-05T13:33:00Z">
        <w:r>
          <w:rPr>
            <w:rFonts w:ascii="Times New Roman" w:hAnsi="Times New Roman"/>
            <w:sz w:val="24"/>
            <w:szCs w:val="24"/>
            <w:lang w:val="en-AU"/>
          </w:rPr>
          <w:t xml:space="preserve"> This type of harm is unacceptable and there needs to be measures in place to prevent this. Meaningful consent is only the start of the measures required. Those mea</w:t>
        </w:r>
      </w:ins>
      <w:ins w:id="336" w:author="kat lane" w:date="2017-11-05T13:34:00Z">
        <w:r>
          <w:rPr>
            <w:rFonts w:ascii="Times New Roman" w:hAnsi="Times New Roman"/>
            <w:sz w:val="24"/>
            <w:szCs w:val="24"/>
            <w:lang w:val="en-AU"/>
          </w:rPr>
          <w:t>sures will be need to form part of the design of the regime.</w:t>
        </w:r>
      </w:ins>
    </w:p>
    <w:p w:rsidR="008D7A46" w:rsidRDefault="008D7A46" w:rsidP="008250E1">
      <w:pPr>
        <w:pStyle w:val="PlainText"/>
        <w:rPr>
          <w:ins w:id="337" w:author="kat lane" w:date="2017-11-05T13:24:00Z"/>
          <w:rFonts w:ascii="Times New Roman" w:hAnsi="Times New Roman"/>
          <w:sz w:val="24"/>
          <w:szCs w:val="24"/>
          <w:lang w:val="en-AU"/>
        </w:rPr>
      </w:pPr>
    </w:p>
    <w:p w:rsidR="008D7A46" w:rsidRDefault="008D7A46" w:rsidP="008250E1">
      <w:pPr>
        <w:pStyle w:val="PlainText"/>
        <w:rPr>
          <w:ins w:id="338" w:author="kat lane" w:date="2017-11-05T13:24:00Z"/>
          <w:rFonts w:ascii="Times New Roman" w:hAnsi="Times New Roman"/>
          <w:sz w:val="24"/>
          <w:szCs w:val="24"/>
          <w:lang w:val="en-AU"/>
        </w:rPr>
      </w:pPr>
      <w:ins w:id="339" w:author="kat lane" w:date="2017-11-05T13:24:00Z">
        <w:r>
          <w:rPr>
            <w:rFonts w:ascii="Times New Roman" w:hAnsi="Times New Roman"/>
            <w:sz w:val="24"/>
            <w:szCs w:val="24"/>
            <w:lang w:val="en-AU"/>
          </w:rPr>
          <w:t>For consent to be meaningful the following would need to happen:</w:t>
        </w:r>
      </w:ins>
    </w:p>
    <w:p w:rsidR="008D7A46" w:rsidRDefault="008D7A46" w:rsidP="008250E1">
      <w:pPr>
        <w:pStyle w:val="PlainText"/>
        <w:rPr>
          <w:ins w:id="340" w:author="kat lane" w:date="2017-11-05T13:24:00Z"/>
          <w:rFonts w:ascii="Times New Roman" w:hAnsi="Times New Roman"/>
          <w:sz w:val="24"/>
          <w:szCs w:val="24"/>
          <w:lang w:val="en-AU"/>
        </w:rPr>
      </w:pPr>
    </w:p>
    <w:p w:rsidR="008D7A46" w:rsidRDefault="008D7A46" w:rsidP="008D7A46">
      <w:pPr>
        <w:pStyle w:val="PlainText"/>
        <w:numPr>
          <w:ilvl w:val="0"/>
          <w:numId w:val="51"/>
        </w:numPr>
        <w:rPr>
          <w:ins w:id="341" w:author="kat lane" w:date="2017-11-05T13:25:00Z"/>
          <w:rFonts w:ascii="Times New Roman" w:hAnsi="Times New Roman"/>
          <w:sz w:val="24"/>
          <w:szCs w:val="24"/>
          <w:lang w:val="en-AU"/>
        </w:rPr>
        <w:pPrChange w:id="342" w:author="kat lane" w:date="2017-11-05T13:25:00Z">
          <w:pPr>
            <w:pStyle w:val="PlainText"/>
          </w:pPr>
        </w:pPrChange>
      </w:pPr>
      <w:ins w:id="343" w:author="kat lane" w:date="2017-11-05T13:25:00Z">
        <w:r>
          <w:rPr>
            <w:rFonts w:ascii="Times New Roman" w:hAnsi="Times New Roman"/>
            <w:sz w:val="24"/>
            <w:szCs w:val="24"/>
            <w:lang w:val="en-AU"/>
          </w:rPr>
          <w:t>The consent must be separate</w:t>
        </w:r>
      </w:ins>
    </w:p>
    <w:p w:rsidR="008D7A46" w:rsidRDefault="008D7A46" w:rsidP="008D7A46">
      <w:pPr>
        <w:pStyle w:val="PlainText"/>
        <w:numPr>
          <w:ilvl w:val="0"/>
          <w:numId w:val="51"/>
        </w:numPr>
        <w:rPr>
          <w:ins w:id="344" w:author="kat lane" w:date="2017-11-05T13:25:00Z"/>
          <w:rFonts w:ascii="Times New Roman" w:hAnsi="Times New Roman"/>
          <w:sz w:val="24"/>
          <w:szCs w:val="24"/>
          <w:lang w:val="en-AU"/>
        </w:rPr>
        <w:pPrChange w:id="345" w:author="kat lane" w:date="2017-11-05T13:25:00Z">
          <w:pPr>
            <w:pStyle w:val="PlainText"/>
          </w:pPr>
        </w:pPrChange>
      </w:pPr>
      <w:ins w:id="346" w:author="kat lane" w:date="2017-11-05T13:25:00Z">
        <w:r>
          <w:rPr>
            <w:rFonts w:ascii="Times New Roman" w:hAnsi="Times New Roman"/>
            <w:sz w:val="24"/>
            <w:szCs w:val="24"/>
            <w:lang w:val="en-AU"/>
          </w:rPr>
          <w:t>The disclosure must be consumer tested (including behavioural testing) to ensure it works</w:t>
        </w:r>
      </w:ins>
    </w:p>
    <w:p w:rsidR="008D7A46" w:rsidRDefault="008D7A46" w:rsidP="008D7A46">
      <w:pPr>
        <w:pStyle w:val="PlainText"/>
        <w:numPr>
          <w:ilvl w:val="0"/>
          <w:numId w:val="51"/>
        </w:numPr>
        <w:rPr>
          <w:ins w:id="347" w:author="kat lane" w:date="2017-11-05T13:26:00Z"/>
          <w:rFonts w:ascii="Times New Roman" w:hAnsi="Times New Roman"/>
          <w:sz w:val="24"/>
          <w:szCs w:val="24"/>
          <w:lang w:val="en-AU"/>
        </w:rPr>
        <w:pPrChange w:id="348" w:author="kat lane" w:date="2017-11-05T13:25:00Z">
          <w:pPr>
            <w:pStyle w:val="PlainText"/>
          </w:pPr>
        </w:pPrChange>
      </w:pPr>
      <w:ins w:id="349" w:author="kat lane" w:date="2017-11-05T13:26:00Z">
        <w:r>
          <w:rPr>
            <w:rFonts w:ascii="Times New Roman" w:hAnsi="Times New Roman"/>
            <w:sz w:val="24"/>
            <w:szCs w:val="24"/>
            <w:lang w:val="en-AU"/>
          </w:rPr>
          <w:t>The disclosure needs to cover the nature of the consent, withdrawal of consent, possible risks</w:t>
        </w:r>
      </w:ins>
      <w:ins w:id="350" w:author="kat lane" w:date="2017-11-05T13:27:00Z">
        <w:r>
          <w:rPr>
            <w:rFonts w:ascii="Times New Roman" w:hAnsi="Times New Roman"/>
            <w:sz w:val="24"/>
            <w:szCs w:val="24"/>
            <w:lang w:val="en-AU"/>
          </w:rPr>
          <w:t xml:space="preserve"> including credit reporting consequences</w:t>
        </w:r>
      </w:ins>
    </w:p>
    <w:p w:rsidR="008D7A46" w:rsidRDefault="008D7A46" w:rsidP="008D7A46">
      <w:pPr>
        <w:pStyle w:val="PlainText"/>
        <w:numPr>
          <w:ilvl w:val="0"/>
          <w:numId w:val="51"/>
        </w:numPr>
        <w:rPr>
          <w:ins w:id="351" w:author="kat lane" w:date="2017-11-05T13:27:00Z"/>
          <w:rFonts w:ascii="Times New Roman" w:hAnsi="Times New Roman"/>
          <w:sz w:val="24"/>
          <w:szCs w:val="24"/>
          <w:lang w:val="en-AU"/>
        </w:rPr>
        <w:pPrChange w:id="352" w:author="kat lane" w:date="2017-11-05T13:25:00Z">
          <w:pPr>
            <w:pStyle w:val="PlainText"/>
          </w:pPr>
        </w:pPrChange>
      </w:pPr>
      <w:ins w:id="353" w:author="kat lane" w:date="2017-11-05T13:26:00Z">
        <w:r>
          <w:rPr>
            <w:rFonts w:ascii="Times New Roman" w:hAnsi="Times New Roman"/>
            <w:sz w:val="24"/>
            <w:szCs w:val="24"/>
            <w:lang w:val="en-AU"/>
          </w:rPr>
          <w:t>People must be able to access external dispute resolution to resolve any breaches of confidentiality and privacy</w:t>
        </w:r>
      </w:ins>
    </w:p>
    <w:p w:rsidR="001D6E30" w:rsidRDefault="001D6E30" w:rsidP="001D6E30">
      <w:pPr>
        <w:pStyle w:val="PlainText"/>
        <w:rPr>
          <w:ins w:id="354" w:author="kat lane" w:date="2017-11-05T13:27:00Z"/>
          <w:rFonts w:ascii="Times New Roman" w:hAnsi="Times New Roman"/>
          <w:sz w:val="24"/>
          <w:szCs w:val="24"/>
          <w:lang w:val="en-AU"/>
        </w:rPr>
        <w:pPrChange w:id="355" w:author="kat lane" w:date="2017-11-05T13:27:00Z">
          <w:pPr>
            <w:pStyle w:val="PlainText"/>
          </w:pPr>
        </w:pPrChange>
      </w:pPr>
    </w:p>
    <w:p w:rsidR="001D6E30" w:rsidRDefault="001D6E30" w:rsidP="001D6E30">
      <w:pPr>
        <w:pStyle w:val="PlainText"/>
        <w:rPr>
          <w:ins w:id="356" w:author="kat lane" w:date="2017-11-05T13:37:00Z"/>
          <w:rFonts w:ascii="Times New Roman" w:hAnsi="Times New Roman"/>
          <w:b/>
          <w:sz w:val="24"/>
          <w:szCs w:val="24"/>
          <w:lang w:val="en-AU"/>
        </w:rPr>
        <w:pPrChange w:id="357" w:author="kat lane" w:date="2017-11-05T13:27:00Z">
          <w:pPr>
            <w:pStyle w:val="PlainText"/>
          </w:pPr>
        </w:pPrChange>
      </w:pPr>
      <w:ins w:id="358" w:author="kat lane" w:date="2017-11-05T13:27:00Z">
        <w:r>
          <w:rPr>
            <w:rFonts w:ascii="Times New Roman" w:hAnsi="Times New Roman"/>
            <w:b/>
            <w:sz w:val="24"/>
            <w:szCs w:val="24"/>
            <w:lang w:val="en-AU"/>
          </w:rPr>
          <w:t xml:space="preserve">Recommendation: </w:t>
        </w:r>
      </w:ins>
    </w:p>
    <w:p w:rsidR="001D6E30" w:rsidRDefault="001D6E30" w:rsidP="001D6E30">
      <w:pPr>
        <w:pStyle w:val="PlainText"/>
        <w:rPr>
          <w:ins w:id="359" w:author="kat lane" w:date="2017-11-05T13:37:00Z"/>
          <w:rFonts w:ascii="Times New Roman" w:hAnsi="Times New Roman"/>
          <w:b/>
          <w:sz w:val="24"/>
          <w:szCs w:val="24"/>
          <w:lang w:val="en-AU"/>
        </w:rPr>
        <w:pPrChange w:id="360" w:author="kat lane" w:date="2017-11-05T13:27:00Z">
          <w:pPr>
            <w:pStyle w:val="PlainText"/>
          </w:pPr>
        </w:pPrChange>
      </w:pPr>
    </w:p>
    <w:p w:rsidR="001D6E30" w:rsidRDefault="001D6E30" w:rsidP="001D6E30">
      <w:pPr>
        <w:pStyle w:val="PlainText"/>
        <w:numPr>
          <w:ilvl w:val="0"/>
          <w:numId w:val="52"/>
        </w:numPr>
        <w:rPr>
          <w:ins w:id="361" w:author="kat lane" w:date="2017-11-05T13:37:00Z"/>
          <w:rFonts w:ascii="Times New Roman" w:hAnsi="Times New Roman"/>
          <w:b/>
          <w:sz w:val="24"/>
          <w:szCs w:val="24"/>
          <w:lang w:val="en-AU"/>
        </w:rPr>
        <w:pPrChange w:id="362" w:author="kat lane" w:date="2017-11-05T13:37:00Z">
          <w:pPr>
            <w:pStyle w:val="PlainText"/>
          </w:pPr>
        </w:pPrChange>
      </w:pPr>
      <w:ins w:id="363" w:author="kat lane" w:date="2017-11-05T13:27:00Z">
        <w:r>
          <w:rPr>
            <w:rFonts w:ascii="Times New Roman" w:hAnsi="Times New Roman"/>
            <w:b/>
            <w:sz w:val="24"/>
            <w:szCs w:val="24"/>
            <w:lang w:val="en-AU"/>
          </w:rPr>
          <w:t xml:space="preserve">Consent must be meaningful, not bundled, tested with access to external dispute resolution to </w:t>
        </w:r>
      </w:ins>
      <w:ins w:id="364" w:author="kat lane" w:date="2017-11-05T13:28:00Z">
        <w:r>
          <w:rPr>
            <w:rFonts w:ascii="Times New Roman" w:hAnsi="Times New Roman"/>
            <w:b/>
            <w:sz w:val="24"/>
            <w:szCs w:val="24"/>
            <w:lang w:val="en-AU"/>
          </w:rPr>
          <w:t>resolve any complaints.</w:t>
        </w:r>
      </w:ins>
    </w:p>
    <w:p w:rsidR="001D6E30" w:rsidRDefault="00041FEA" w:rsidP="001D6E30">
      <w:pPr>
        <w:pStyle w:val="PlainText"/>
        <w:numPr>
          <w:ilvl w:val="0"/>
          <w:numId w:val="52"/>
        </w:numPr>
        <w:rPr>
          <w:ins w:id="365" w:author="kat lane" w:date="2017-11-05T13:28:00Z"/>
          <w:rFonts w:ascii="Times New Roman" w:hAnsi="Times New Roman"/>
          <w:b/>
          <w:sz w:val="24"/>
          <w:szCs w:val="24"/>
          <w:lang w:val="en-AU"/>
        </w:rPr>
        <w:pPrChange w:id="366" w:author="kat lane" w:date="2017-11-05T13:37:00Z">
          <w:pPr>
            <w:pStyle w:val="PlainText"/>
          </w:pPr>
        </w:pPrChange>
      </w:pPr>
      <w:ins w:id="367" w:author="kat lane" w:date="2017-11-05T13:37:00Z">
        <w:r>
          <w:rPr>
            <w:rFonts w:ascii="Times New Roman" w:hAnsi="Times New Roman"/>
            <w:b/>
            <w:sz w:val="24"/>
            <w:szCs w:val="24"/>
            <w:lang w:val="en-AU"/>
          </w:rPr>
          <w:t xml:space="preserve">Consumer </w:t>
        </w:r>
      </w:ins>
      <w:ins w:id="368" w:author="kat lane" w:date="2017-11-05T13:39:00Z">
        <w:r>
          <w:rPr>
            <w:rFonts w:ascii="Times New Roman" w:hAnsi="Times New Roman"/>
            <w:b/>
            <w:sz w:val="24"/>
            <w:szCs w:val="24"/>
            <w:lang w:val="en-AU"/>
          </w:rPr>
          <w:t>protection m</w:t>
        </w:r>
      </w:ins>
      <w:ins w:id="369" w:author="kat lane" w:date="2017-11-05T13:37:00Z">
        <w:r w:rsidR="001D6E30">
          <w:rPr>
            <w:rFonts w:ascii="Times New Roman" w:hAnsi="Times New Roman"/>
            <w:b/>
            <w:sz w:val="24"/>
            <w:szCs w:val="24"/>
            <w:lang w:val="en-AU"/>
          </w:rPr>
          <w:t xml:space="preserve">easures need to be implemented to prevent </w:t>
        </w:r>
      </w:ins>
      <w:ins w:id="370" w:author="kat lane" w:date="2017-11-05T13:38:00Z">
        <w:r>
          <w:rPr>
            <w:rFonts w:ascii="Times New Roman" w:hAnsi="Times New Roman"/>
            <w:b/>
            <w:sz w:val="24"/>
            <w:szCs w:val="24"/>
            <w:lang w:val="en-AU"/>
          </w:rPr>
          <w:t xml:space="preserve">people </w:t>
        </w:r>
      </w:ins>
      <w:ins w:id="371" w:author="kat lane" w:date="2017-11-05T13:37:00Z">
        <w:r w:rsidR="001D6E30">
          <w:rPr>
            <w:rFonts w:ascii="Times New Roman" w:hAnsi="Times New Roman"/>
            <w:b/>
            <w:sz w:val="24"/>
            <w:szCs w:val="24"/>
            <w:lang w:val="en-AU"/>
          </w:rPr>
          <w:t xml:space="preserve">moving banking services </w:t>
        </w:r>
      </w:ins>
      <w:ins w:id="372" w:author="kat lane" w:date="2017-11-05T13:38:00Z">
        <w:r>
          <w:rPr>
            <w:rFonts w:ascii="Times New Roman" w:hAnsi="Times New Roman"/>
            <w:b/>
            <w:sz w:val="24"/>
            <w:szCs w:val="24"/>
            <w:lang w:val="en-AU"/>
          </w:rPr>
          <w:t>without consent</w:t>
        </w:r>
      </w:ins>
      <w:ins w:id="373" w:author="kat lane" w:date="2017-11-05T13:40:00Z">
        <w:r>
          <w:rPr>
            <w:rFonts w:ascii="Times New Roman" w:hAnsi="Times New Roman"/>
            <w:b/>
            <w:sz w:val="24"/>
            <w:szCs w:val="24"/>
            <w:lang w:val="en-AU"/>
          </w:rPr>
          <w:t>, for example, an ability to opt out of data transfer to third parties permanently</w:t>
        </w:r>
      </w:ins>
    </w:p>
    <w:p w:rsidR="001D6E30" w:rsidRDefault="001D6E30" w:rsidP="001D6E30">
      <w:pPr>
        <w:pStyle w:val="PlainText"/>
        <w:rPr>
          <w:ins w:id="374" w:author="kat lane" w:date="2017-11-05T13:28:00Z"/>
          <w:rFonts w:ascii="Times New Roman" w:hAnsi="Times New Roman"/>
          <w:b/>
          <w:sz w:val="24"/>
          <w:szCs w:val="24"/>
          <w:lang w:val="en-AU"/>
        </w:rPr>
        <w:pPrChange w:id="375" w:author="kat lane" w:date="2017-11-05T13:27:00Z">
          <w:pPr>
            <w:pStyle w:val="PlainText"/>
          </w:pPr>
        </w:pPrChange>
      </w:pPr>
    </w:p>
    <w:p w:rsidR="00970048" w:rsidRPr="000867D4" w:rsidDel="00970048" w:rsidRDefault="00970048" w:rsidP="008250E1">
      <w:pPr>
        <w:pStyle w:val="PlainText"/>
        <w:rPr>
          <w:del w:id="376" w:author="kat lane" w:date="2017-11-05T11:32:00Z"/>
          <w:rFonts w:ascii="Times New Roman" w:hAnsi="Times New Roman"/>
          <w:sz w:val="24"/>
          <w:szCs w:val="24"/>
          <w:lang w:val="en-AU"/>
          <w:rPrChange w:id="377" w:author="kat lane" w:date="2017-11-05T11:20:00Z">
            <w:rPr>
              <w:del w:id="378" w:author="kat lane" w:date="2017-11-05T11:32:00Z"/>
              <w:rFonts w:ascii="Times New Roman" w:hAnsi="Times New Roman"/>
              <w:sz w:val="24"/>
              <w:szCs w:val="24"/>
            </w:rPr>
          </w:rPrChange>
        </w:rPr>
      </w:pPr>
      <w:bookmarkStart w:id="379" w:name="_GoBack"/>
      <w:bookmarkEnd w:id="379"/>
    </w:p>
    <w:p w:rsidR="00F841E8" w:rsidRPr="006A1E15" w:rsidDel="00970048" w:rsidRDefault="00F841E8" w:rsidP="008250E1">
      <w:pPr>
        <w:pStyle w:val="PlainText"/>
        <w:rPr>
          <w:del w:id="380" w:author="kat lane" w:date="2017-11-05T11:32:00Z"/>
          <w:rFonts w:ascii="Times New Roman" w:hAnsi="Times New Roman"/>
          <w:sz w:val="24"/>
          <w:szCs w:val="24"/>
        </w:rPr>
      </w:pPr>
    </w:p>
    <w:p w:rsidR="00FB53C7" w:rsidRPr="006A1E15" w:rsidDel="00970048" w:rsidRDefault="00F841E8" w:rsidP="008250E1">
      <w:pPr>
        <w:pStyle w:val="PlainText"/>
        <w:rPr>
          <w:del w:id="381" w:author="kat lane" w:date="2017-11-05T11:32:00Z"/>
          <w:rFonts w:ascii="Times New Roman" w:hAnsi="Times New Roman"/>
          <w:sz w:val="24"/>
          <w:szCs w:val="24"/>
        </w:rPr>
      </w:pPr>
      <w:del w:id="382" w:author="kat lane" w:date="2017-11-05T11:32:00Z">
        <w:r w:rsidRPr="006A1E15" w:rsidDel="00970048">
          <w:rPr>
            <w:rFonts w:ascii="Times New Roman" w:hAnsi="Times New Roman"/>
            <w:sz w:val="24"/>
            <w:szCs w:val="24"/>
          </w:rPr>
          <w:delText xml:space="preserve">The Draft Report has </w:delText>
        </w:r>
      </w:del>
      <w:ins w:id="383" w:author="Peter Clarke" w:date="2016-12-18T15:38:00Z">
        <w:del w:id="384" w:author="kat lane" w:date="2017-11-05T11:32:00Z">
          <w:r w:rsidR="00580A01" w:rsidDel="00970048">
            <w:rPr>
              <w:rFonts w:ascii="Times New Roman" w:hAnsi="Times New Roman"/>
              <w:sz w:val="24"/>
              <w:szCs w:val="24"/>
            </w:rPr>
            <w:delText xml:space="preserve">given priority to the interests of </w:delText>
          </w:r>
        </w:del>
      </w:ins>
      <w:del w:id="385" w:author="kat lane" w:date="2017-11-05T11:32:00Z">
        <w:r w:rsidRPr="006A1E15" w:rsidDel="00970048">
          <w:rPr>
            <w:rFonts w:ascii="Times New Roman" w:hAnsi="Times New Roman"/>
            <w:sz w:val="24"/>
            <w:szCs w:val="24"/>
          </w:rPr>
          <w:delText xml:space="preserve">put business and Government first at the expense of individuals. </w:delText>
        </w:r>
      </w:del>
      <w:ins w:id="386" w:author="Peter Clarke" w:date="2016-12-18T15:38:00Z">
        <w:del w:id="387" w:author="kat lane" w:date="2017-11-05T11:32:00Z">
          <w:r w:rsidR="00580A01" w:rsidDel="00970048">
            <w:rPr>
              <w:rFonts w:ascii="Times New Roman" w:hAnsi="Times New Roman"/>
              <w:sz w:val="24"/>
              <w:szCs w:val="24"/>
            </w:rPr>
            <w:delText xml:space="preserve"> The Reports recommendation to </w:delText>
          </w:r>
        </w:del>
      </w:ins>
      <w:del w:id="388" w:author="kat lane" w:date="2017-11-05T11:32:00Z">
        <w:r w:rsidRPr="006A1E15" w:rsidDel="00970048">
          <w:rPr>
            <w:rFonts w:ascii="Times New Roman" w:hAnsi="Times New Roman"/>
            <w:sz w:val="24"/>
            <w:szCs w:val="24"/>
          </w:rPr>
          <w:delText xml:space="preserve">Offering </w:delText>
        </w:r>
      </w:del>
      <w:ins w:id="389" w:author="Peter Clarke" w:date="2016-12-18T15:39:00Z">
        <w:del w:id="390" w:author="kat lane" w:date="2017-11-05T11:32:00Z">
          <w:r w:rsidR="00580A01" w:rsidDel="00970048">
            <w:rPr>
              <w:rFonts w:ascii="Times New Roman" w:hAnsi="Times New Roman"/>
              <w:sz w:val="24"/>
              <w:szCs w:val="24"/>
            </w:rPr>
            <w:delText>o</w:delText>
          </w:r>
          <w:r w:rsidR="00580A01" w:rsidRPr="006A1E15" w:rsidDel="00970048">
            <w:rPr>
              <w:rFonts w:ascii="Times New Roman" w:hAnsi="Times New Roman"/>
              <w:sz w:val="24"/>
              <w:szCs w:val="24"/>
            </w:rPr>
            <w:delText xml:space="preserve">ffer </w:delText>
          </w:r>
        </w:del>
      </w:ins>
      <w:del w:id="391" w:author="kat lane" w:date="2017-11-05T11:32:00Z">
        <w:r w:rsidRPr="006A1E15" w:rsidDel="00970048">
          <w:rPr>
            <w:rFonts w:ascii="Times New Roman" w:hAnsi="Times New Roman"/>
            <w:sz w:val="24"/>
            <w:szCs w:val="24"/>
          </w:rPr>
          <w:delText xml:space="preserve">an individual access to their own data </w:delText>
        </w:r>
      </w:del>
      <w:ins w:id="392" w:author="Peter Clarke" w:date="2016-12-18T15:39:00Z">
        <w:del w:id="393" w:author="kat lane" w:date="2017-11-05T11:32:00Z">
          <w:r w:rsidR="00580A01" w:rsidDel="00970048">
            <w:rPr>
              <w:rFonts w:ascii="Times New Roman" w:hAnsi="Times New Roman"/>
              <w:sz w:val="24"/>
              <w:szCs w:val="24"/>
            </w:rPr>
            <w:delText xml:space="preserve">has little to recommend it it </w:delText>
          </w:r>
        </w:del>
      </w:ins>
      <w:del w:id="394" w:author="kat lane" w:date="2017-11-05T11:32:00Z">
        <w:r w:rsidRPr="006A1E15" w:rsidDel="00970048">
          <w:rPr>
            <w:rFonts w:ascii="Times New Roman" w:hAnsi="Times New Roman"/>
            <w:sz w:val="24"/>
            <w:szCs w:val="24"/>
          </w:rPr>
          <w:delText>(</w:delText>
        </w:r>
      </w:del>
      <w:ins w:id="395" w:author="Peter Clarke" w:date="2016-12-18T15:39:00Z">
        <w:del w:id="396" w:author="kat lane" w:date="2017-11-05T11:32:00Z">
          <w:r w:rsidR="00580A01" w:rsidDel="00970048">
            <w:rPr>
              <w:rFonts w:ascii="Times New Roman" w:hAnsi="Times New Roman"/>
              <w:sz w:val="24"/>
              <w:szCs w:val="24"/>
            </w:rPr>
            <w:delText>w</w:delText>
          </w:r>
        </w:del>
      </w:ins>
      <w:del w:id="397" w:author="kat lane" w:date="2017-11-05T11:32:00Z">
        <w:r w:rsidRPr="006A1E15" w:rsidDel="00970048">
          <w:rPr>
            <w:rFonts w:ascii="Times New Roman" w:hAnsi="Times New Roman"/>
            <w:sz w:val="24"/>
            <w:szCs w:val="24"/>
          </w:rPr>
          <w:delText>when they already have this right</w:delText>
        </w:r>
      </w:del>
      <w:ins w:id="398" w:author="Peter Clarke" w:date="2016-12-18T15:39:00Z">
        <w:del w:id="399" w:author="kat lane" w:date="2017-11-05T11:32:00Z">
          <w:r w:rsidR="00580A01" w:rsidDel="00970048">
            <w:rPr>
              <w:rFonts w:ascii="Times New Roman" w:hAnsi="Times New Roman"/>
              <w:sz w:val="24"/>
              <w:szCs w:val="24"/>
            </w:rPr>
            <w:delText xml:space="preserve">.  What is not provided </w:delText>
          </w:r>
        </w:del>
      </w:ins>
      <w:del w:id="400" w:author="kat lane" w:date="2017-11-05T11:32:00Z">
        <w:r w:rsidRPr="006A1E15" w:rsidDel="00970048">
          <w:rPr>
            <w:rFonts w:ascii="Times New Roman" w:hAnsi="Times New Roman"/>
            <w:sz w:val="24"/>
            <w:szCs w:val="24"/>
          </w:rPr>
          <w:delText>) provides</w:delText>
        </w:r>
      </w:del>
      <w:ins w:id="401" w:author="Peter Clarke" w:date="2016-12-18T15:39:00Z">
        <w:del w:id="402" w:author="kat lane" w:date="2017-11-05T11:32:00Z">
          <w:r w:rsidR="00580A01" w:rsidDel="00970048">
            <w:rPr>
              <w:rFonts w:ascii="Times New Roman" w:hAnsi="Times New Roman"/>
              <w:sz w:val="24"/>
              <w:szCs w:val="24"/>
            </w:rPr>
            <w:delText>is any</w:delText>
          </w:r>
        </w:del>
      </w:ins>
      <w:del w:id="403" w:author="kat lane" w:date="2017-11-05T11:32:00Z">
        <w:r w:rsidRPr="006A1E15" w:rsidDel="00970048">
          <w:rPr>
            <w:rFonts w:ascii="Times New Roman" w:hAnsi="Times New Roman"/>
            <w:sz w:val="24"/>
            <w:szCs w:val="24"/>
          </w:rPr>
          <w:delText xml:space="preserve"> no real </w:delText>
        </w:r>
      </w:del>
      <w:ins w:id="404" w:author="Peter Clarke" w:date="2016-12-18T15:40:00Z">
        <w:del w:id="405" w:author="kat lane" w:date="2017-11-05T11:32:00Z">
          <w:r w:rsidR="00580A01" w:rsidDel="00970048">
            <w:rPr>
              <w:rFonts w:ascii="Times New Roman" w:hAnsi="Times New Roman"/>
              <w:sz w:val="24"/>
              <w:szCs w:val="24"/>
            </w:rPr>
            <w:delText xml:space="preserve">rights and </w:delText>
          </w:r>
        </w:del>
      </w:ins>
      <w:del w:id="406" w:author="kat lane" w:date="2017-11-05T11:32:00Z">
        <w:r w:rsidRPr="006A1E15" w:rsidDel="00970048">
          <w:rPr>
            <w:rFonts w:ascii="Times New Roman" w:hAnsi="Times New Roman"/>
            <w:sz w:val="24"/>
            <w:szCs w:val="24"/>
          </w:rPr>
          <w:delText xml:space="preserve">remedy </w:delText>
        </w:r>
      </w:del>
      <w:ins w:id="407" w:author="Peter Clarke" w:date="2016-12-18T15:40:00Z">
        <w:del w:id="408" w:author="kat lane" w:date="2017-11-05T11:32:00Z">
          <w:r w:rsidR="00580A01" w:rsidRPr="006A1E15" w:rsidDel="00970048">
            <w:rPr>
              <w:rFonts w:ascii="Times New Roman" w:hAnsi="Times New Roman"/>
              <w:sz w:val="24"/>
              <w:szCs w:val="24"/>
            </w:rPr>
            <w:delText>remed</w:delText>
          </w:r>
          <w:r w:rsidR="00580A01" w:rsidDel="00970048">
            <w:rPr>
              <w:rFonts w:ascii="Times New Roman" w:hAnsi="Times New Roman"/>
              <w:sz w:val="24"/>
              <w:szCs w:val="24"/>
            </w:rPr>
            <w:delText>ies</w:delText>
          </w:r>
          <w:r w:rsidR="00580A01" w:rsidRPr="006A1E15" w:rsidDel="00970048">
            <w:rPr>
              <w:rFonts w:ascii="Times New Roman" w:hAnsi="Times New Roman"/>
              <w:sz w:val="24"/>
              <w:szCs w:val="24"/>
            </w:rPr>
            <w:delText xml:space="preserve"> </w:delText>
          </w:r>
          <w:r w:rsidR="00580A01" w:rsidDel="00970048">
            <w:rPr>
              <w:rFonts w:ascii="Times New Roman" w:hAnsi="Times New Roman"/>
              <w:sz w:val="24"/>
              <w:szCs w:val="24"/>
            </w:rPr>
            <w:delText xml:space="preserve">consequent upon </w:delText>
          </w:r>
        </w:del>
      </w:ins>
      <w:del w:id="409" w:author="kat lane" w:date="2017-11-05T11:32:00Z">
        <w:r w:rsidRPr="006A1E15" w:rsidDel="00970048">
          <w:rPr>
            <w:rFonts w:ascii="Times New Roman" w:hAnsi="Times New Roman"/>
            <w:sz w:val="24"/>
            <w:szCs w:val="24"/>
          </w:rPr>
          <w:delText>to the loss of control that individuals will have over their own personal information with increased data sharing as envisioned in the Draft Report.</w:delText>
        </w:r>
      </w:del>
    </w:p>
    <w:p w:rsidR="00FB53C7" w:rsidRPr="006A1E15" w:rsidDel="00970048" w:rsidRDefault="00FB53C7" w:rsidP="008250E1">
      <w:pPr>
        <w:pStyle w:val="PlainText"/>
        <w:rPr>
          <w:del w:id="410" w:author="kat lane" w:date="2017-11-05T11:32:00Z"/>
          <w:rFonts w:ascii="Times New Roman" w:hAnsi="Times New Roman"/>
          <w:sz w:val="24"/>
          <w:szCs w:val="24"/>
        </w:rPr>
      </w:pPr>
    </w:p>
    <w:p w:rsidR="00FB53C7" w:rsidRPr="006A1E15" w:rsidDel="00970048" w:rsidRDefault="00FB53C7" w:rsidP="008250E1">
      <w:pPr>
        <w:pStyle w:val="PlainText"/>
        <w:rPr>
          <w:del w:id="411" w:author="kat lane" w:date="2017-11-05T11:32:00Z"/>
          <w:rFonts w:ascii="Times New Roman" w:hAnsi="Times New Roman"/>
          <w:sz w:val="24"/>
          <w:szCs w:val="24"/>
        </w:rPr>
      </w:pPr>
      <w:del w:id="412" w:author="kat lane" w:date="2017-11-05T11:32:00Z">
        <w:r w:rsidRPr="006A1E15" w:rsidDel="00970048">
          <w:rPr>
            <w:rFonts w:ascii="Times New Roman" w:hAnsi="Times New Roman"/>
            <w:sz w:val="24"/>
            <w:szCs w:val="24"/>
          </w:rPr>
          <w:delText>The proposed changes in the Draft Report are privacy abusive, offer real risk of harm to individuals, build mistrust, breach human rights and must be abandoned.</w:delText>
        </w:r>
      </w:del>
    </w:p>
    <w:p w:rsidR="00AB1DA2" w:rsidRPr="006A1E15" w:rsidDel="00970048" w:rsidRDefault="00AB1DA2" w:rsidP="008250E1">
      <w:pPr>
        <w:pStyle w:val="PlainText"/>
        <w:rPr>
          <w:del w:id="413" w:author="kat lane" w:date="2017-11-05T11:32:00Z"/>
          <w:rFonts w:ascii="Times New Roman" w:hAnsi="Times New Roman"/>
          <w:sz w:val="24"/>
          <w:szCs w:val="24"/>
        </w:rPr>
      </w:pPr>
    </w:p>
    <w:p w:rsidR="008250E1" w:rsidRPr="006A1E15" w:rsidDel="00970048" w:rsidRDefault="00AB1DA2" w:rsidP="008250E1">
      <w:pPr>
        <w:pStyle w:val="PlainText"/>
        <w:rPr>
          <w:del w:id="414" w:author="kat lane" w:date="2017-11-05T11:32:00Z"/>
          <w:rFonts w:ascii="Times New Roman" w:hAnsi="Times New Roman"/>
          <w:b/>
          <w:sz w:val="24"/>
          <w:szCs w:val="24"/>
        </w:rPr>
      </w:pPr>
      <w:del w:id="415" w:author="kat lane" w:date="2017-11-05T11:32:00Z">
        <w:r w:rsidRPr="006A1E15" w:rsidDel="00970048">
          <w:rPr>
            <w:rFonts w:ascii="Times New Roman" w:hAnsi="Times New Roman"/>
            <w:b/>
            <w:sz w:val="24"/>
            <w:szCs w:val="24"/>
          </w:rPr>
          <w:delText>The consultation process</w:delText>
        </w:r>
      </w:del>
    </w:p>
    <w:p w:rsidR="00AB1DA2" w:rsidRPr="006A1E15" w:rsidDel="00970048" w:rsidRDefault="00AB1DA2" w:rsidP="008250E1">
      <w:pPr>
        <w:pStyle w:val="PlainText"/>
        <w:rPr>
          <w:del w:id="416" w:author="kat lane" w:date="2017-11-05T11:32:00Z"/>
          <w:rFonts w:ascii="Times New Roman" w:hAnsi="Times New Roman"/>
          <w:b/>
          <w:sz w:val="24"/>
          <w:szCs w:val="24"/>
        </w:rPr>
      </w:pPr>
    </w:p>
    <w:p w:rsidR="00AB1DA2" w:rsidRPr="006A1E15" w:rsidDel="00970048" w:rsidRDefault="00AB1DA2" w:rsidP="008250E1">
      <w:pPr>
        <w:pStyle w:val="PlainText"/>
        <w:rPr>
          <w:del w:id="417" w:author="kat lane" w:date="2017-11-05T11:32:00Z"/>
          <w:rFonts w:ascii="Times New Roman" w:hAnsi="Times New Roman"/>
          <w:sz w:val="24"/>
          <w:szCs w:val="24"/>
        </w:rPr>
      </w:pPr>
      <w:del w:id="418" w:author="kat lane" w:date="2017-11-05T11:32:00Z">
        <w:r w:rsidRPr="006A1E15" w:rsidDel="00970048">
          <w:rPr>
            <w:rFonts w:ascii="Times New Roman" w:hAnsi="Times New Roman"/>
            <w:sz w:val="24"/>
            <w:szCs w:val="24"/>
          </w:rPr>
          <w:delText>The consultation process for this Inquiry by the Productivity Commission has been poor. The consultation began with a ridiculously broad scope which then asked for submissions. Then a</w:delText>
        </w:r>
      </w:del>
      <w:ins w:id="419" w:author="Peter Clarke" w:date="2016-12-18T15:42:00Z">
        <w:del w:id="420" w:author="kat lane" w:date="2017-11-05T11:32:00Z">
          <w:r w:rsidR="00580A01" w:rsidDel="00970048">
            <w:rPr>
              <w:rFonts w:ascii="Times New Roman" w:hAnsi="Times New Roman"/>
              <w:sz w:val="24"/>
              <w:szCs w:val="24"/>
            </w:rPr>
            <w:delText>The</w:delText>
          </w:r>
        </w:del>
      </w:ins>
      <w:del w:id="421" w:author="kat lane" w:date="2017-11-05T11:32:00Z">
        <w:r w:rsidRPr="006A1E15" w:rsidDel="00970048">
          <w:rPr>
            <w:rFonts w:ascii="Times New Roman" w:hAnsi="Times New Roman"/>
            <w:sz w:val="24"/>
            <w:szCs w:val="24"/>
          </w:rPr>
          <w:delText xml:space="preserve"> </w:delText>
        </w:r>
      </w:del>
      <w:ins w:id="422" w:author="Peter Clarke" w:date="2016-12-18T15:42:00Z">
        <w:del w:id="423" w:author="kat lane" w:date="2017-11-05T11:32:00Z">
          <w:r w:rsidR="00580A01" w:rsidDel="00970048">
            <w:rPr>
              <w:rFonts w:ascii="Times New Roman" w:hAnsi="Times New Roman"/>
              <w:sz w:val="24"/>
              <w:szCs w:val="24"/>
            </w:rPr>
            <w:delText xml:space="preserve">resulting </w:delText>
          </w:r>
        </w:del>
      </w:ins>
      <w:del w:id="424" w:author="kat lane" w:date="2017-11-05T11:32:00Z">
        <w:r w:rsidR="00F841E8" w:rsidRPr="006A1E15" w:rsidDel="00970048">
          <w:rPr>
            <w:rFonts w:ascii="Times New Roman" w:hAnsi="Times New Roman"/>
            <w:sz w:val="24"/>
            <w:szCs w:val="24"/>
          </w:rPr>
          <w:delText xml:space="preserve">very long </w:delText>
        </w:r>
        <w:r w:rsidRPr="006A1E15" w:rsidDel="00970048">
          <w:rPr>
            <w:rFonts w:ascii="Times New Roman" w:hAnsi="Times New Roman"/>
            <w:sz w:val="24"/>
            <w:szCs w:val="24"/>
          </w:rPr>
          <w:delText xml:space="preserve">Draft Report was issued recommending </w:delText>
        </w:r>
      </w:del>
      <w:ins w:id="425" w:author="Peter Clarke" w:date="2016-12-18T15:42:00Z">
        <w:del w:id="426" w:author="kat lane" w:date="2017-11-05T11:32:00Z">
          <w:r w:rsidR="00580A01" w:rsidRPr="006A1E15" w:rsidDel="00970048">
            <w:rPr>
              <w:rFonts w:ascii="Times New Roman" w:hAnsi="Times New Roman"/>
              <w:sz w:val="24"/>
              <w:szCs w:val="24"/>
            </w:rPr>
            <w:delText>recommend</w:delText>
          </w:r>
          <w:r w:rsidR="00580A01" w:rsidDel="00970048">
            <w:rPr>
              <w:rFonts w:ascii="Times New Roman" w:hAnsi="Times New Roman"/>
              <w:sz w:val="24"/>
              <w:szCs w:val="24"/>
            </w:rPr>
            <w:delText>ed</w:delText>
          </w:r>
          <w:r w:rsidR="00580A01" w:rsidRPr="006A1E15" w:rsidDel="00970048">
            <w:rPr>
              <w:rFonts w:ascii="Times New Roman" w:hAnsi="Times New Roman"/>
              <w:sz w:val="24"/>
              <w:szCs w:val="24"/>
            </w:rPr>
            <w:delText xml:space="preserve"> </w:delText>
          </w:r>
        </w:del>
      </w:ins>
      <w:del w:id="427" w:author="kat lane" w:date="2017-11-05T11:32:00Z">
        <w:r w:rsidRPr="006A1E15" w:rsidDel="00970048">
          <w:rPr>
            <w:rFonts w:ascii="Times New Roman" w:hAnsi="Times New Roman"/>
            <w:sz w:val="24"/>
            <w:szCs w:val="24"/>
          </w:rPr>
          <w:delText>sweeping change</w:delText>
        </w:r>
      </w:del>
      <w:ins w:id="428" w:author="Peter Clarke" w:date="2016-12-18T15:42:00Z">
        <w:del w:id="429" w:author="kat lane" w:date="2017-11-05T11:32:00Z">
          <w:r w:rsidR="00580A01" w:rsidDel="00970048">
            <w:rPr>
              <w:rFonts w:ascii="Times New Roman" w:hAnsi="Times New Roman"/>
              <w:sz w:val="24"/>
              <w:szCs w:val="24"/>
            </w:rPr>
            <w:delText>s</w:delText>
          </w:r>
        </w:del>
      </w:ins>
      <w:del w:id="430" w:author="kat lane" w:date="2017-11-05T11:32:00Z">
        <w:r w:rsidRPr="006A1E15" w:rsidDel="00970048">
          <w:rPr>
            <w:rFonts w:ascii="Times New Roman" w:hAnsi="Times New Roman"/>
            <w:sz w:val="24"/>
            <w:szCs w:val="24"/>
          </w:rPr>
          <w:delText xml:space="preserve"> </w:delText>
        </w:r>
        <w:r w:rsidR="00F841E8" w:rsidRPr="006A1E15" w:rsidDel="00970048">
          <w:rPr>
            <w:rFonts w:ascii="Times New Roman" w:hAnsi="Times New Roman"/>
            <w:sz w:val="24"/>
            <w:szCs w:val="24"/>
          </w:rPr>
          <w:delText>with very little evidence to support th</w:delText>
        </w:r>
      </w:del>
      <w:ins w:id="431" w:author="Peter Clarke" w:date="2016-12-18T15:43:00Z">
        <w:del w:id="432" w:author="kat lane" w:date="2017-11-05T11:32:00Z">
          <w:r w:rsidR="00580A01" w:rsidDel="00970048">
            <w:rPr>
              <w:rFonts w:ascii="Times New Roman" w:hAnsi="Times New Roman"/>
              <w:sz w:val="24"/>
              <w:szCs w:val="24"/>
            </w:rPr>
            <w:delText>os</w:delText>
          </w:r>
        </w:del>
      </w:ins>
      <w:del w:id="433" w:author="kat lane" w:date="2017-11-05T11:32:00Z">
        <w:r w:rsidR="00F841E8" w:rsidRPr="006A1E15" w:rsidDel="00970048">
          <w:rPr>
            <w:rFonts w:ascii="Times New Roman" w:hAnsi="Times New Roman"/>
            <w:sz w:val="24"/>
            <w:szCs w:val="24"/>
          </w:rPr>
          <w:delText>e change</w:delText>
        </w:r>
      </w:del>
      <w:ins w:id="434" w:author="Peter Clarke" w:date="2016-12-18T15:43:00Z">
        <w:del w:id="435" w:author="kat lane" w:date="2017-11-05T11:32:00Z">
          <w:r w:rsidR="00580A01" w:rsidDel="00970048">
            <w:rPr>
              <w:rFonts w:ascii="Times New Roman" w:hAnsi="Times New Roman"/>
              <w:sz w:val="24"/>
              <w:szCs w:val="24"/>
            </w:rPr>
            <w:delText xml:space="preserve">s.  There is insufficient evidence that the changes would also </w:delText>
          </w:r>
        </w:del>
      </w:ins>
      <w:del w:id="436" w:author="kat lane" w:date="2017-11-05T11:32:00Z">
        <w:r w:rsidR="00F841E8" w:rsidRPr="006A1E15" w:rsidDel="00970048">
          <w:rPr>
            <w:rFonts w:ascii="Times New Roman" w:hAnsi="Times New Roman"/>
            <w:sz w:val="24"/>
            <w:szCs w:val="24"/>
          </w:rPr>
          <w:delText xml:space="preserve"> or that it would achieve the desired objectives (which remain unclear). This </w:delText>
        </w:r>
      </w:del>
      <w:ins w:id="437" w:author="Bernard" w:date="2016-12-17T13:34:00Z">
        <w:del w:id="438" w:author="kat lane" w:date="2017-11-05T11:32:00Z">
          <w:r w:rsidR="00117546" w:rsidDel="00970048">
            <w:rPr>
              <w:rFonts w:ascii="Times New Roman" w:hAnsi="Times New Roman"/>
              <w:sz w:val="24"/>
              <w:szCs w:val="24"/>
            </w:rPr>
            <w:delText>It is likely that t</w:delText>
          </w:r>
          <w:r w:rsidR="00117546" w:rsidRPr="006A1E15" w:rsidDel="00970048">
            <w:rPr>
              <w:rFonts w:ascii="Times New Roman" w:hAnsi="Times New Roman"/>
              <w:sz w:val="24"/>
              <w:szCs w:val="24"/>
            </w:rPr>
            <w:delText xml:space="preserve">his </w:delText>
          </w:r>
        </w:del>
      </w:ins>
      <w:del w:id="439" w:author="kat lane" w:date="2017-11-05T11:32:00Z">
        <w:r w:rsidR="00F841E8" w:rsidRPr="006A1E15" w:rsidDel="00970048">
          <w:rPr>
            <w:rFonts w:ascii="Times New Roman" w:hAnsi="Times New Roman"/>
            <w:sz w:val="24"/>
            <w:szCs w:val="24"/>
          </w:rPr>
          <w:delText xml:space="preserve">will then cause a round of submissions where interest groups will concentrate on their particular issue. </w:delText>
        </w:r>
      </w:del>
      <w:ins w:id="440" w:author="Bernard" w:date="2016-12-17T13:34:00Z">
        <w:del w:id="441" w:author="kat lane" w:date="2017-11-05T11:32:00Z">
          <w:r w:rsidR="00117546" w:rsidDel="00970048">
            <w:rPr>
              <w:rFonts w:ascii="Times New Roman" w:hAnsi="Times New Roman"/>
              <w:sz w:val="24"/>
              <w:szCs w:val="24"/>
            </w:rPr>
            <w:delText xml:space="preserve">Subsequently, </w:delText>
          </w:r>
        </w:del>
      </w:ins>
      <w:del w:id="442" w:author="kat lane" w:date="2017-11-05T11:32:00Z">
        <w:r w:rsidR="00F841E8" w:rsidRPr="006A1E15" w:rsidDel="00970048">
          <w:rPr>
            <w:rFonts w:ascii="Times New Roman" w:hAnsi="Times New Roman"/>
            <w:sz w:val="24"/>
            <w:szCs w:val="24"/>
          </w:rPr>
          <w:delText>Then a Final Report will no doubt be issued with (</w:delText>
        </w:r>
      </w:del>
      <w:ins w:id="443" w:author="Bernard" w:date="2016-12-17T13:34:00Z">
        <w:del w:id="444" w:author="kat lane" w:date="2017-11-05T11:32:00Z">
          <w:r w:rsidR="00117546" w:rsidDel="00970048">
            <w:rPr>
              <w:rFonts w:ascii="Times New Roman" w:hAnsi="Times New Roman"/>
              <w:sz w:val="24"/>
              <w:szCs w:val="24"/>
            </w:rPr>
            <w:delText>in our opinion</w:delText>
          </w:r>
        </w:del>
      </w:ins>
      <w:del w:id="445" w:author="kat lane" w:date="2017-11-05T11:32:00Z">
        <w:r w:rsidR="00F841E8" w:rsidRPr="006A1E15" w:rsidDel="00970048">
          <w:rPr>
            <w:rFonts w:ascii="Times New Roman" w:hAnsi="Times New Roman"/>
            <w:sz w:val="24"/>
            <w:szCs w:val="24"/>
          </w:rPr>
          <w:delText>hopefully) little chance of implementation because the entire process was a dog’s breakfast.</w:delText>
        </w:r>
      </w:del>
    </w:p>
    <w:p w:rsidR="00F841E8" w:rsidRPr="006A1E15" w:rsidDel="00970048" w:rsidRDefault="00F841E8" w:rsidP="008250E1">
      <w:pPr>
        <w:pStyle w:val="PlainText"/>
        <w:rPr>
          <w:del w:id="446" w:author="kat lane" w:date="2017-11-05T11:32:00Z"/>
          <w:rFonts w:ascii="Times New Roman" w:hAnsi="Times New Roman"/>
          <w:sz w:val="24"/>
          <w:szCs w:val="24"/>
        </w:rPr>
      </w:pPr>
    </w:p>
    <w:p w:rsidR="00F841E8" w:rsidRPr="006A1E15" w:rsidDel="00970048" w:rsidRDefault="00F841E8" w:rsidP="008250E1">
      <w:pPr>
        <w:pStyle w:val="PlainText"/>
        <w:rPr>
          <w:del w:id="447" w:author="kat lane" w:date="2017-11-05T11:32:00Z"/>
          <w:rFonts w:ascii="Times New Roman" w:hAnsi="Times New Roman"/>
          <w:sz w:val="24"/>
          <w:szCs w:val="24"/>
        </w:rPr>
      </w:pPr>
      <w:del w:id="448" w:author="kat lane" w:date="2017-11-05T11:32:00Z">
        <w:r w:rsidRPr="006A1E15" w:rsidDel="00970048">
          <w:rPr>
            <w:rFonts w:ascii="Times New Roman" w:hAnsi="Times New Roman"/>
            <w:sz w:val="24"/>
            <w:szCs w:val="24"/>
          </w:rPr>
          <w:delText>This is not good policy</w:delText>
        </w:r>
      </w:del>
      <w:ins w:id="449" w:author="Bernard" w:date="2016-12-17T13:33:00Z">
        <w:del w:id="450" w:author="kat lane" w:date="2017-11-05T11:32:00Z">
          <w:r w:rsidR="00117546" w:rsidDel="00970048">
            <w:rPr>
              <w:rFonts w:ascii="Times New Roman" w:hAnsi="Times New Roman"/>
              <w:sz w:val="24"/>
              <w:szCs w:val="24"/>
            </w:rPr>
            <w:delText xml:space="preserve"> development</w:delText>
          </w:r>
        </w:del>
      </w:ins>
      <w:del w:id="451" w:author="kat lane" w:date="2017-11-05T11:32:00Z">
        <w:r w:rsidRPr="006A1E15" w:rsidDel="00970048">
          <w:rPr>
            <w:rFonts w:ascii="Times New Roman" w:hAnsi="Times New Roman"/>
            <w:sz w:val="24"/>
            <w:szCs w:val="24"/>
          </w:rPr>
          <w:delText>.</w:delText>
        </w:r>
      </w:del>
      <w:ins w:id="452" w:author="Bernard" w:date="2016-12-17T13:35:00Z">
        <w:del w:id="453" w:author="kat lane" w:date="2017-11-05T11:32:00Z">
          <w:r w:rsidR="00117546" w:rsidDel="00970048">
            <w:rPr>
              <w:rFonts w:ascii="Times New Roman" w:hAnsi="Times New Roman"/>
              <w:sz w:val="24"/>
              <w:szCs w:val="24"/>
            </w:rPr>
            <w:delText xml:space="preserve"> It is devoid of real evidence and has all the appearance</w:delText>
          </w:r>
        </w:del>
      </w:ins>
      <w:ins w:id="454" w:author="Bernard" w:date="2016-12-17T13:36:00Z">
        <w:del w:id="455" w:author="kat lane" w:date="2017-11-05T11:32:00Z">
          <w:r w:rsidR="00117546" w:rsidDel="00970048">
            <w:rPr>
              <w:rFonts w:ascii="Times New Roman" w:hAnsi="Times New Roman"/>
              <w:sz w:val="24"/>
              <w:szCs w:val="24"/>
            </w:rPr>
            <w:delText>s</w:delText>
          </w:r>
        </w:del>
      </w:ins>
      <w:ins w:id="456" w:author="Bernard" w:date="2016-12-17T13:35:00Z">
        <w:del w:id="457" w:author="kat lane" w:date="2017-11-05T11:32:00Z">
          <w:r w:rsidR="00117546" w:rsidDel="00970048">
            <w:rPr>
              <w:rFonts w:ascii="Times New Roman" w:hAnsi="Times New Roman"/>
              <w:sz w:val="24"/>
              <w:szCs w:val="24"/>
            </w:rPr>
            <w:delText xml:space="preserve"> of </w:delText>
          </w:r>
        </w:del>
      </w:ins>
      <w:ins w:id="458" w:author="Bernard" w:date="2016-12-17T13:36:00Z">
        <w:del w:id="459" w:author="kat lane" w:date="2017-11-05T11:32:00Z">
          <w:r w:rsidR="00117546" w:rsidDel="00970048">
            <w:rPr>
              <w:rFonts w:ascii="Times New Roman" w:hAnsi="Times New Roman"/>
              <w:sz w:val="24"/>
              <w:szCs w:val="24"/>
            </w:rPr>
            <w:delText>“a tick in the box” approach</w:delText>
          </w:r>
        </w:del>
      </w:ins>
      <w:del w:id="460" w:author="kat lane" w:date="2017-11-05T11:32:00Z">
        <w:r w:rsidRPr="006A1E15" w:rsidDel="00970048">
          <w:rPr>
            <w:rFonts w:ascii="Times New Roman" w:hAnsi="Times New Roman"/>
            <w:sz w:val="24"/>
            <w:szCs w:val="24"/>
          </w:rPr>
          <w:delText xml:space="preserve"> </w:delText>
        </w:r>
      </w:del>
    </w:p>
    <w:p w:rsidR="003E3CB6" w:rsidRPr="006A1E15" w:rsidDel="00970048" w:rsidRDefault="003E3CB6" w:rsidP="008250E1">
      <w:pPr>
        <w:pStyle w:val="PlainText"/>
        <w:rPr>
          <w:del w:id="461" w:author="kat lane" w:date="2017-11-05T11:32:00Z"/>
          <w:rFonts w:ascii="Times New Roman" w:hAnsi="Times New Roman"/>
          <w:sz w:val="24"/>
          <w:szCs w:val="24"/>
        </w:rPr>
      </w:pPr>
    </w:p>
    <w:p w:rsidR="003E3CB6" w:rsidRPr="006A1E15" w:rsidDel="00970048" w:rsidRDefault="003E3CB6" w:rsidP="008250E1">
      <w:pPr>
        <w:pStyle w:val="PlainText"/>
        <w:rPr>
          <w:del w:id="462" w:author="kat lane" w:date="2017-11-05T11:32:00Z"/>
          <w:rFonts w:ascii="Times New Roman" w:hAnsi="Times New Roman"/>
          <w:b/>
          <w:sz w:val="24"/>
          <w:szCs w:val="24"/>
        </w:rPr>
      </w:pPr>
      <w:del w:id="463" w:author="kat lane" w:date="2017-11-05T11:32:00Z">
        <w:r w:rsidRPr="006A1E15" w:rsidDel="00970048">
          <w:rPr>
            <w:rFonts w:ascii="Times New Roman" w:hAnsi="Times New Roman"/>
            <w:b/>
            <w:sz w:val="24"/>
            <w:szCs w:val="24"/>
          </w:rPr>
          <w:delText>Inadequate privacy laws</w:delText>
        </w:r>
      </w:del>
    </w:p>
    <w:p w:rsidR="003E3CB6" w:rsidRPr="006A1E15" w:rsidDel="00970048" w:rsidRDefault="003E3CB6" w:rsidP="008250E1">
      <w:pPr>
        <w:pStyle w:val="PlainText"/>
        <w:rPr>
          <w:del w:id="464" w:author="kat lane" w:date="2017-11-05T11:32:00Z"/>
          <w:rFonts w:ascii="Times New Roman" w:hAnsi="Times New Roman"/>
          <w:b/>
          <w:sz w:val="24"/>
          <w:szCs w:val="24"/>
        </w:rPr>
      </w:pPr>
    </w:p>
    <w:p w:rsidR="003E3CB6" w:rsidRPr="006A1E15" w:rsidDel="00970048" w:rsidRDefault="003E3CB6" w:rsidP="008250E1">
      <w:pPr>
        <w:pStyle w:val="PlainText"/>
        <w:rPr>
          <w:del w:id="465" w:author="kat lane" w:date="2017-11-05T11:32:00Z"/>
          <w:rFonts w:ascii="Times New Roman" w:hAnsi="Times New Roman"/>
          <w:sz w:val="24"/>
          <w:szCs w:val="24"/>
        </w:rPr>
      </w:pPr>
      <w:del w:id="466" w:author="kat lane" w:date="2017-11-05T11:32:00Z">
        <w:r w:rsidRPr="006A1E15" w:rsidDel="00970048">
          <w:rPr>
            <w:rFonts w:ascii="Times New Roman" w:hAnsi="Times New Roman"/>
            <w:sz w:val="24"/>
            <w:szCs w:val="24"/>
          </w:rPr>
          <w:delText xml:space="preserve">In our previous submission we pointed to the </w:delText>
        </w:r>
      </w:del>
      <w:ins w:id="467" w:author="Bernard" w:date="2016-12-17T13:37:00Z">
        <w:del w:id="468" w:author="kat lane" w:date="2017-11-05T11:32:00Z">
          <w:r w:rsidR="00CF1B39" w:rsidDel="00970048">
            <w:rPr>
              <w:rFonts w:ascii="Times New Roman" w:hAnsi="Times New Roman"/>
              <w:sz w:val="24"/>
              <w:szCs w:val="24"/>
            </w:rPr>
            <w:delText xml:space="preserve">difficulties that arise because </w:delText>
          </w:r>
        </w:del>
      </w:ins>
      <w:del w:id="469" w:author="kat lane" w:date="2017-11-05T11:32:00Z">
        <w:r w:rsidRPr="006A1E15" w:rsidDel="00970048">
          <w:rPr>
            <w:rFonts w:ascii="Times New Roman" w:hAnsi="Times New Roman"/>
            <w:sz w:val="24"/>
            <w:szCs w:val="24"/>
          </w:rPr>
          <w:delText>problem that Australia has inadequate privacy laws. We contend that data sharing cannot even be contemplated until Australia has adequate privacy protections in place.</w:delText>
        </w:r>
      </w:del>
    </w:p>
    <w:p w:rsidR="003E3CB6" w:rsidRPr="006A1E15" w:rsidDel="00970048" w:rsidRDefault="003E3CB6" w:rsidP="008250E1">
      <w:pPr>
        <w:pStyle w:val="PlainText"/>
        <w:rPr>
          <w:del w:id="470" w:author="kat lane" w:date="2017-11-05T11:32:00Z"/>
          <w:rFonts w:ascii="Times New Roman" w:hAnsi="Times New Roman"/>
          <w:sz w:val="24"/>
          <w:szCs w:val="24"/>
        </w:rPr>
      </w:pPr>
    </w:p>
    <w:p w:rsidR="003E3CB6" w:rsidRPr="006A1E15" w:rsidDel="00970048" w:rsidRDefault="003E3CB6" w:rsidP="008250E1">
      <w:pPr>
        <w:pStyle w:val="PlainText"/>
        <w:rPr>
          <w:del w:id="471" w:author="kat lane" w:date="2017-11-05T11:32:00Z"/>
          <w:rFonts w:ascii="Times New Roman" w:hAnsi="Times New Roman"/>
          <w:sz w:val="24"/>
          <w:szCs w:val="24"/>
        </w:rPr>
      </w:pPr>
      <w:del w:id="472" w:author="kat lane" w:date="2017-11-05T11:32:00Z">
        <w:r w:rsidRPr="006A1E15" w:rsidDel="00970048">
          <w:rPr>
            <w:rFonts w:ascii="Times New Roman" w:hAnsi="Times New Roman"/>
            <w:sz w:val="24"/>
            <w:szCs w:val="24"/>
          </w:rPr>
          <w:delText>We believe that it is necessary to enact further privacy protections immediately which include:</w:delText>
        </w:r>
      </w:del>
    </w:p>
    <w:p w:rsidR="003E3CB6" w:rsidRPr="006A1E15" w:rsidDel="00970048" w:rsidRDefault="003E3CB6" w:rsidP="008250E1">
      <w:pPr>
        <w:pStyle w:val="PlainText"/>
        <w:rPr>
          <w:del w:id="473" w:author="kat lane" w:date="2017-11-05T11:32:00Z"/>
          <w:rFonts w:ascii="Times New Roman" w:hAnsi="Times New Roman"/>
          <w:sz w:val="24"/>
          <w:szCs w:val="24"/>
        </w:rPr>
      </w:pPr>
    </w:p>
    <w:p w:rsidR="003E3CB6" w:rsidRPr="006A1E15" w:rsidDel="00970048" w:rsidRDefault="003E3CB6" w:rsidP="003E3CB6">
      <w:pPr>
        <w:pStyle w:val="PlainText"/>
        <w:numPr>
          <w:ilvl w:val="0"/>
          <w:numId w:val="43"/>
        </w:numPr>
        <w:rPr>
          <w:del w:id="474" w:author="kat lane" w:date="2017-11-05T11:32:00Z"/>
          <w:rFonts w:ascii="Times New Roman" w:hAnsi="Times New Roman"/>
          <w:sz w:val="24"/>
          <w:szCs w:val="24"/>
        </w:rPr>
      </w:pPr>
      <w:del w:id="475" w:author="kat lane" w:date="2017-11-05T11:32:00Z">
        <w:r w:rsidRPr="006A1E15" w:rsidDel="00970048">
          <w:rPr>
            <w:rFonts w:ascii="Times New Roman" w:hAnsi="Times New Roman"/>
            <w:sz w:val="24"/>
            <w:szCs w:val="24"/>
          </w:rPr>
          <w:delText>A statutory tort for serious invasions of privacy</w:delText>
        </w:r>
      </w:del>
    </w:p>
    <w:p w:rsidR="003E3CB6" w:rsidRPr="006A1E15" w:rsidDel="00970048" w:rsidRDefault="003E3CB6" w:rsidP="003E3CB6">
      <w:pPr>
        <w:pStyle w:val="PlainText"/>
        <w:numPr>
          <w:ilvl w:val="0"/>
          <w:numId w:val="43"/>
        </w:numPr>
        <w:rPr>
          <w:del w:id="476" w:author="kat lane" w:date="2017-11-05T11:32:00Z"/>
          <w:rFonts w:ascii="Times New Roman" w:hAnsi="Times New Roman"/>
          <w:sz w:val="24"/>
          <w:szCs w:val="24"/>
        </w:rPr>
      </w:pPr>
      <w:del w:id="477" w:author="kat lane" w:date="2017-11-05T11:32:00Z">
        <w:r w:rsidRPr="006A1E15" w:rsidDel="00970048">
          <w:rPr>
            <w:rFonts w:ascii="Times New Roman" w:hAnsi="Times New Roman"/>
            <w:sz w:val="24"/>
            <w:szCs w:val="24"/>
          </w:rPr>
          <w:delText>A right to compensa</w:delText>
        </w:r>
        <w:r w:rsidR="00033EB7" w:rsidRPr="006A1E15" w:rsidDel="00970048">
          <w:rPr>
            <w:rFonts w:ascii="Times New Roman" w:hAnsi="Times New Roman"/>
            <w:sz w:val="24"/>
            <w:szCs w:val="24"/>
          </w:rPr>
          <w:delText>tion for data breaches and re-i</w:delText>
        </w:r>
        <w:r w:rsidRPr="006A1E15" w:rsidDel="00970048">
          <w:rPr>
            <w:rFonts w:ascii="Times New Roman" w:hAnsi="Times New Roman"/>
            <w:sz w:val="24"/>
            <w:szCs w:val="24"/>
          </w:rPr>
          <w:delText>dentification of data</w:delText>
        </w:r>
      </w:del>
    </w:p>
    <w:p w:rsidR="00033EB7" w:rsidRPr="006A1E15" w:rsidDel="00970048" w:rsidRDefault="00033EB7" w:rsidP="003E3CB6">
      <w:pPr>
        <w:pStyle w:val="PlainText"/>
        <w:numPr>
          <w:ilvl w:val="0"/>
          <w:numId w:val="43"/>
        </w:numPr>
        <w:rPr>
          <w:del w:id="478" w:author="kat lane" w:date="2017-11-05T11:32:00Z"/>
          <w:rFonts w:ascii="Times New Roman" w:hAnsi="Times New Roman"/>
          <w:sz w:val="24"/>
          <w:szCs w:val="24"/>
        </w:rPr>
      </w:pPr>
      <w:del w:id="479" w:author="kat lane" w:date="2017-11-05T11:32:00Z">
        <w:r w:rsidRPr="006A1E15" w:rsidDel="00970048">
          <w:rPr>
            <w:rFonts w:ascii="Times New Roman" w:hAnsi="Times New Roman"/>
            <w:sz w:val="24"/>
            <w:szCs w:val="24"/>
          </w:rPr>
          <w:delText>Access to justice for free (for example external dispute resolution) to seek a determination and compensation</w:delText>
        </w:r>
      </w:del>
    </w:p>
    <w:p w:rsidR="00033EB7" w:rsidRPr="006A1E15" w:rsidDel="00970048" w:rsidRDefault="00033EB7" w:rsidP="003E3CB6">
      <w:pPr>
        <w:pStyle w:val="PlainText"/>
        <w:numPr>
          <w:ilvl w:val="0"/>
          <w:numId w:val="43"/>
        </w:numPr>
        <w:rPr>
          <w:del w:id="480" w:author="kat lane" w:date="2017-11-05T11:32:00Z"/>
          <w:rFonts w:ascii="Times New Roman" w:hAnsi="Times New Roman"/>
          <w:sz w:val="24"/>
          <w:szCs w:val="24"/>
        </w:rPr>
      </w:pPr>
      <w:del w:id="481" w:author="kat lane" w:date="2017-11-05T11:32:00Z">
        <w:r w:rsidRPr="006A1E15" w:rsidDel="00970048">
          <w:rPr>
            <w:rFonts w:ascii="Times New Roman" w:hAnsi="Times New Roman"/>
            <w:sz w:val="24"/>
            <w:szCs w:val="24"/>
          </w:rPr>
          <w:delText>A regulator with sufficient resources and power</w:delText>
        </w:r>
      </w:del>
    </w:p>
    <w:p w:rsidR="00033EB7" w:rsidRPr="006A1E15" w:rsidDel="00970048" w:rsidRDefault="00033EB7" w:rsidP="00033EB7">
      <w:pPr>
        <w:pStyle w:val="PlainText"/>
        <w:rPr>
          <w:del w:id="482" w:author="kat lane" w:date="2017-11-05T11:32:00Z"/>
          <w:rFonts w:ascii="Times New Roman" w:hAnsi="Times New Roman"/>
          <w:sz w:val="24"/>
          <w:szCs w:val="24"/>
        </w:rPr>
      </w:pPr>
    </w:p>
    <w:p w:rsidR="00033EB7" w:rsidRPr="006A1E15" w:rsidDel="00970048" w:rsidRDefault="00033EB7" w:rsidP="00033EB7">
      <w:pPr>
        <w:pStyle w:val="PlainText"/>
        <w:rPr>
          <w:del w:id="483" w:author="kat lane" w:date="2017-11-05T11:32:00Z"/>
          <w:rFonts w:ascii="Times New Roman" w:hAnsi="Times New Roman"/>
          <w:sz w:val="24"/>
          <w:szCs w:val="24"/>
        </w:rPr>
      </w:pPr>
      <w:del w:id="484" w:author="kat lane" w:date="2017-11-05T11:32:00Z">
        <w:r w:rsidRPr="006A1E15" w:rsidDel="00970048">
          <w:rPr>
            <w:rFonts w:ascii="Times New Roman" w:hAnsi="Times New Roman"/>
            <w:sz w:val="24"/>
            <w:szCs w:val="24"/>
          </w:rPr>
          <w:delText xml:space="preserve">If the privacy laws remain inadequate, any enhanced data sharing leaves individuals at risk of harm with no effective access to justice.  </w:delText>
        </w:r>
      </w:del>
    </w:p>
    <w:p w:rsidR="00631316" w:rsidRPr="006A1E15" w:rsidDel="00970048" w:rsidRDefault="00631316" w:rsidP="008250E1">
      <w:pPr>
        <w:pStyle w:val="PlainText"/>
        <w:rPr>
          <w:del w:id="485" w:author="kat lane" w:date="2017-11-05T11:32:00Z"/>
          <w:rFonts w:ascii="Times New Roman" w:hAnsi="Times New Roman"/>
          <w:sz w:val="24"/>
          <w:szCs w:val="24"/>
        </w:rPr>
      </w:pPr>
    </w:p>
    <w:p w:rsidR="00033EB7" w:rsidRPr="006A1E15" w:rsidDel="00970048" w:rsidRDefault="00033EB7" w:rsidP="008250E1">
      <w:pPr>
        <w:pStyle w:val="PlainText"/>
        <w:rPr>
          <w:del w:id="486" w:author="kat lane" w:date="2017-11-05T11:32:00Z"/>
          <w:rFonts w:ascii="Times New Roman" w:hAnsi="Times New Roman"/>
          <w:b/>
          <w:sz w:val="24"/>
          <w:szCs w:val="24"/>
        </w:rPr>
      </w:pPr>
      <w:del w:id="487" w:author="kat lane" w:date="2017-11-05T11:32:00Z">
        <w:r w:rsidRPr="006A1E15" w:rsidDel="00970048">
          <w:rPr>
            <w:rFonts w:ascii="Times New Roman" w:hAnsi="Times New Roman"/>
            <w:b/>
            <w:sz w:val="24"/>
            <w:szCs w:val="24"/>
          </w:rPr>
          <w:delText>Recommendations:</w:delText>
        </w:r>
      </w:del>
    </w:p>
    <w:p w:rsidR="00033EB7" w:rsidRPr="006A1E15" w:rsidDel="00970048" w:rsidRDefault="00033EB7" w:rsidP="008250E1">
      <w:pPr>
        <w:pStyle w:val="PlainText"/>
        <w:rPr>
          <w:del w:id="488" w:author="kat lane" w:date="2017-11-05T11:32:00Z"/>
          <w:rFonts w:ascii="Times New Roman" w:hAnsi="Times New Roman"/>
          <w:b/>
          <w:sz w:val="24"/>
          <w:szCs w:val="24"/>
        </w:rPr>
      </w:pPr>
    </w:p>
    <w:p w:rsidR="00033EB7" w:rsidRPr="006A1E15" w:rsidDel="00970048" w:rsidRDefault="00033EB7" w:rsidP="00033EB7">
      <w:pPr>
        <w:pStyle w:val="PlainText"/>
        <w:numPr>
          <w:ilvl w:val="0"/>
          <w:numId w:val="44"/>
        </w:numPr>
        <w:rPr>
          <w:del w:id="489" w:author="kat lane" w:date="2017-11-05T11:32:00Z"/>
          <w:rFonts w:ascii="Times New Roman" w:hAnsi="Times New Roman"/>
          <w:b/>
          <w:sz w:val="24"/>
          <w:szCs w:val="24"/>
        </w:rPr>
      </w:pPr>
      <w:del w:id="490" w:author="kat lane" w:date="2017-11-05T11:32:00Z">
        <w:r w:rsidRPr="006A1E15" w:rsidDel="00970048">
          <w:rPr>
            <w:rFonts w:ascii="Times New Roman" w:hAnsi="Times New Roman"/>
            <w:b/>
            <w:sz w:val="24"/>
            <w:szCs w:val="24"/>
          </w:rPr>
          <w:delText>Enact further privacy protections including a statutory tort for serious invasions of privacy, right to compensation for data breaches and re-identification of data, access to justice</w:delText>
        </w:r>
      </w:del>
    </w:p>
    <w:p w:rsidR="00033EB7" w:rsidRPr="006A1E15" w:rsidDel="00970048" w:rsidRDefault="00033EB7" w:rsidP="00033EB7">
      <w:pPr>
        <w:pStyle w:val="PlainText"/>
        <w:numPr>
          <w:ilvl w:val="0"/>
          <w:numId w:val="44"/>
        </w:numPr>
        <w:rPr>
          <w:del w:id="491" w:author="kat lane" w:date="2017-11-05T11:32:00Z"/>
          <w:rFonts w:ascii="Times New Roman" w:hAnsi="Times New Roman"/>
          <w:b/>
          <w:sz w:val="24"/>
          <w:szCs w:val="24"/>
        </w:rPr>
      </w:pPr>
      <w:del w:id="492" w:author="kat lane" w:date="2017-11-05T11:32:00Z">
        <w:r w:rsidRPr="006A1E15" w:rsidDel="00970048">
          <w:rPr>
            <w:rFonts w:ascii="Times New Roman" w:hAnsi="Times New Roman"/>
            <w:b/>
            <w:sz w:val="24"/>
            <w:szCs w:val="24"/>
          </w:rPr>
          <w:delText>Ensure the regulator has sufficient power and resources</w:delText>
        </w:r>
      </w:del>
    </w:p>
    <w:p w:rsidR="00033EB7" w:rsidRPr="006A1E15" w:rsidDel="00970048" w:rsidRDefault="00033EB7" w:rsidP="008250E1">
      <w:pPr>
        <w:pStyle w:val="PlainText"/>
        <w:rPr>
          <w:del w:id="493" w:author="kat lane" w:date="2017-11-05T11:32:00Z"/>
          <w:rFonts w:ascii="Times New Roman" w:hAnsi="Times New Roman"/>
          <w:sz w:val="24"/>
          <w:szCs w:val="24"/>
        </w:rPr>
      </w:pPr>
    </w:p>
    <w:p w:rsidR="00033EB7" w:rsidRPr="006A1E15" w:rsidDel="00970048" w:rsidRDefault="00033EB7" w:rsidP="008250E1">
      <w:pPr>
        <w:pStyle w:val="PlainText"/>
        <w:rPr>
          <w:del w:id="494" w:author="kat lane" w:date="2017-11-05T11:32:00Z"/>
          <w:rFonts w:ascii="Times New Roman" w:hAnsi="Times New Roman"/>
          <w:b/>
          <w:sz w:val="24"/>
          <w:szCs w:val="24"/>
        </w:rPr>
      </w:pPr>
      <w:del w:id="495" w:author="kat lane" w:date="2017-11-05T11:32:00Z">
        <w:r w:rsidRPr="006A1E15" w:rsidDel="00970048">
          <w:rPr>
            <w:rFonts w:ascii="Times New Roman" w:hAnsi="Times New Roman"/>
            <w:b/>
            <w:i/>
            <w:sz w:val="24"/>
            <w:szCs w:val="24"/>
          </w:rPr>
          <w:delText>Data Sharing and Release Act</w:delText>
        </w:r>
      </w:del>
    </w:p>
    <w:p w:rsidR="00033EB7" w:rsidRPr="006A1E15" w:rsidDel="00970048" w:rsidRDefault="00033EB7" w:rsidP="008250E1">
      <w:pPr>
        <w:pStyle w:val="PlainText"/>
        <w:rPr>
          <w:del w:id="496" w:author="kat lane" w:date="2017-11-05T11:32:00Z"/>
          <w:rFonts w:ascii="Times New Roman" w:hAnsi="Times New Roman"/>
          <w:b/>
          <w:sz w:val="24"/>
          <w:szCs w:val="24"/>
        </w:rPr>
      </w:pPr>
    </w:p>
    <w:p w:rsidR="00033EB7" w:rsidRPr="006A1E15" w:rsidDel="00970048" w:rsidRDefault="00033EB7" w:rsidP="008250E1">
      <w:pPr>
        <w:pStyle w:val="PlainText"/>
        <w:rPr>
          <w:del w:id="497" w:author="kat lane" w:date="2017-11-05T11:32:00Z"/>
          <w:rFonts w:ascii="Times New Roman" w:hAnsi="Times New Roman"/>
          <w:sz w:val="24"/>
          <w:szCs w:val="24"/>
        </w:rPr>
      </w:pPr>
      <w:del w:id="498" w:author="kat lane" w:date="2017-11-05T11:32:00Z">
        <w:r w:rsidRPr="006A1E15" w:rsidDel="00970048">
          <w:rPr>
            <w:rFonts w:ascii="Times New Roman" w:hAnsi="Times New Roman"/>
            <w:sz w:val="24"/>
            <w:szCs w:val="24"/>
          </w:rPr>
          <w:delText>Privacy is a key consideration in any data sharing proposal. If data sharing is contemplated then it should be included in the Privacy Act so there are appropriate protections in place.</w:delText>
        </w:r>
      </w:del>
    </w:p>
    <w:p w:rsidR="00033EB7" w:rsidRPr="006A1E15" w:rsidDel="00970048" w:rsidRDefault="00033EB7" w:rsidP="008250E1">
      <w:pPr>
        <w:pStyle w:val="PlainText"/>
        <w:rPr>
          <w:del w:id="499" w:author="kat lane" w:date="2017-11-05T11:32:00Z"/>
          <w:rFonts w:ascii="Times New Roman" w:hAnsi="Times New Roman"/>
          <w:sz w:val="24"/>
          <w:szCs w:val="24"/>
        </w:rPr>
      </w:pPr>
    </w:p>
    <w:p w:rsidR="00033EB7" w:rsidRPr="006A1E15" w:rsidDel="00970048" w:rsidRDefault="00033EB7" w:rsidP="008250E1">
      <w:pPr>
        <w:pStyle w:val="PlainText"/>
        <w:rPr>
          <w:del w:id="500" w:author="kat lane" w:date="2017-11-05T11:32:00Z"/>
          <w:rFonts w:ascii="Times New Roman" w:hAnsi="Times New Roman"/>
          <w:b/>
          <w:sz w:val="24"/>
          <w:szCs w:val="24"/>
        </w:rPr>
      </w:pPr>
      <w:del w:id="501" w:author="kat lane" w:date="2017-11-05T11:32:00Z">
        <w:r w:rsidRPr="006A1E15" w:rsidDel="00970048">
          <w:rPr>
            <w:rFonts w:ascii="Times New Roman" w:hAnsi="Times New Roman"/>
            <w:b/>
            <w:sz w:val="24"/>
            <w:szCs w:val="24"/>
          </w:rPr>
          <w:delText>Recommendation:</w:delText>
        </w:r>
      </w:del>
    </w:p>
    <w:p w:rsidR="00033EB7" w:rsidRPr="006A1E15" w:rsidDel="00970048" w:rsidRDefault="00033EB7" w:rsidP="008250E1">
      <w:pPr>
        <w:pStyle w:val="PlainText"/>
        <w:rPr>
          <w:del w:id="502" w:author="kat lane" w:date="2017-11-05T11:32:00Z"/>
          <w:rFonts w:ascii="Times New Roman" w:hAnsi="Times New Roman"/>
          <w:b/>
          <w:sz w:val="24"/>
          <w:szCs w:val="24"/>
        </w:rPr>
      </w:pPr>
    </w:p>
    <w:p w:rsidR="00033EB7" w:rsidRPr="006A1E15" w:rsidDel="00970048" w:rsidRDefault="00033EB7" w:rsidP="008250E1">
      <w:pPr>
        <w:pStyle w:val="PlainText"/>
        <w:rPr>
          <w:del w:id="503" w:author="kat lane" w:date="2017-11-05T11:32:00Z"/>
          <w:rFonts w:ascii="Times New Roman" w:hAnsi="Times New Roman"/>
          <w:sz w:val="24"/>
          <w:szCs w:val="24"/>
        </w:rPr>
      </w:pPr>
      <w:del w:id="504" w:author="kat lane" w:date="2017-11-05T11:32:00Z">
        <w:r w:rsidRPr="006A1E15" w:rsidDel="00970048">
          <w:rPr>
            <w:rFonts w:ascii="Times New Roman" w:hAnsi="Times New Roman"/>
            <w:b/>
            <w:sz w:val="24"/>
            <w:szCs w:val="24"/>
          </w:rPr>
          <w:delText>Any data sharing proposals should be included in the Privacy Act</w:delText>
        </w:r>
        <w:r w:rsidRPr="006A1E15" w:rsidDel="00970048">
          <w:rPr>
            <w:rFonts w:ascii="Times New Roman" w:hAnsi="Times New Roman"/>
            <w:sz w:val="24"/>
            <w:szCs w:val="24"/>
          </w:rPr>
          <w:delText xml:space="preserve">. </w:delText>
        </w:r>
      </w:del>
    </w:p>
    <w:p w:rsidR="00033EB7" w:rsidRPr="006A1E15" w:rsidDel="00970048" w:rsidRDefault="00033EB7" w:rsidP="008250E1">
      <w:pPr>
        <w:pStyle w:val="PlainText"/>
        <w:rPr>
          <w:del w:id="505" w:author="kat lane" w:date="2017-11-05T11:32:00Z"/>
          <w:rFonts w:ascii="Times New Roman" w:hAnsi="Times New Roman"/>
          <w:sz w:val="24"/>
          <w:szCs w:val="24"/>
        </w:rPr>
      </w:pPr>
    </w:p>
    <w:p w:rsidR="00631316" w:rsidRPr="006A1E15" w:rsidDel="00970048" w:rsidRDefault="00631316" w:rsidP="008250E1">
      <w:pPr>
        <w:pStyle w:val="PlainText"/>
        <w:rPr>
          <w:del w:id="506" w:author="kat lane" w:date="2017-11-05T11:32:00Z"/>
          <w:rFonts w:ascii="Times New Roman" w:hAnsi="Times New Roman"/>
          <w:sz w:val="24"/>
          <w:szCs w:val="24"/>
        </w:rPr>
      </w:pPr>
      <w:del w:id="507" w:author="kat lane" w:date="2017-11-05T11:32:00Z">
        <w:r w:rsidRPr="006A1E15" w:rsidDel="00970048">
          <w:rPr>
            <w:rFonts w:ascii="Times New Roman" w:hAnsi="Times New Roman"/>
            <w:b/>
            <w:sz w:val="24"/>
            <w:szCs w:val="24"/>
          </w:rPr>
          <w:delText>Access to personal information</w:delText>
        </w:r>
      </w:del>
    </w:p>
    <w:p w:rsidR="00631316" w:rsidRPr="006A1E15" w:rsidDel="00970048" w:rsidRDefault="00631316" w:rsidP="008250E1">
      <w:pPr>
        <w:pStyle w:val="PlainText"/>
        <w:rPr>
          <w:del w:id="508" w:author="kat lane" w:date="2017-11-05T11:32:00Z"/>
          <w:rFonts w:ascii="Times New Roman" w:hAnsi="Times New Roman"/>
          <w:sz w:val="24"/>
          <w:szCs w:val="24"/>
        </w:rPr>
      </w:pPr>
    </w:p>
    <w:p w:rsidR="00631316" w:rsidRPr="006A1E15" w:rsidDel="00970048" w:rsidRDefault="00631316" w:rsidP="008250E1">
      <w:pPr>
        <w:pStyle w:val="PlainText"/>
        <w:rPr>
          <w:del w:id="509" w:author="kat lane" w:date="2017-11-05T11:32:00Z"/>
          <w:rFonts w:ascii="Times New Roman" w:hAnsi="Times New Roman"/>
          <w:sz w:val="24"/>
          <w:szCs w:val="24"/>
        </w:rPr>
      </w:pPr>
      <w:del w:id="510" w:author="kat lane" w:date="2017-11-05T11:32:00Z">
        <w:r w:rsidRPr="006A1E15" w:rsidDel="00970048">
          <w:rPr>
            <w:rFonts w:ascii="Times New Roman" w:hAnsi="Times New Roman"/>
            <w:sz w:val="24"/>
            <w:szCs w:val="24"/>
          </w:rPr>
          <w:delText>A key recommendation of the Draft Report is to provide greater control to individuals over their personal information. The Comprehensive Right would give individuals the rights to:</w:delText>
        </w:r>
      </w:del>
    </w:p>
    <w:p w:rsidR="00631316" w:rsidRPr="006A1E15" w:rsidDel="00970048" w:rsidRDefault="00631316" w:rsidP="008250E1">
      <w:pPr>
        <w:pStyle w:val="PlainText"/>
        <w:rPr>
          <w:del w:id="511" w:author="kat lane" w:date="2017-11-05T11:32:00Z"/>
          <w:rFonts w:ascii="Times New Roman" w:hAnsi="Times New Roman"/>
          <w:sz w:val="24"/>
          <w:szCs w:val="24"/>
        </w:rPr>
      </w:pPr>
    </w:p>
    <w:p w:rsidR="00631316" w:rsidRPr="006A1E15" w:rsidDel="00970048" w:rsidRDefault="00631316" w:rsidP="00631316">
      <w:pPr>
        <w:pStyle w:val="PlainText"/>
        <w:numPr>
          <w:ilvl w:val="0"/>
          <w:numId w:val="38"/>
        </w:numPr>
        <w:rPr>
          <w:del w:id="512" w:author="kat lane" w:date="2017-11-05T11:32:00Z"/>
          <w:rFonts w:ascii="Times New Roman" w:hAnsi="Times New Roman"/>
          <w:sz w:val="24"/>
          <w:szCs w:val="24"/>
        </w:rPr>
      </w:pPr>
      <w:del w:id="513" w:author="kat lane" w:date="2017-11-05T11:32:00Z">
        <w:r w:rsidRPr="006A1E15" w:rsidDel="00970048">
          <w:rPr>
            <w:rFonts w:ascii="Times New Roman" w:hAnsi="Times New Roman"/>
            <w:sz w:val="24"/>
            <w:szCs w:val="24"/>
          </w:rPr>
          <w:delText>Retain the power to view information held on them, request edits and corrections</w:delText>
        </w:r>
        <w:r w:rsidR="00783257" w:rsidRPr="006A1E15" w:rsidDel="00970048">
          <w:rPr>
            <w:rFonts w:ascii="Times New Roman" w:hAnsi="Times New Roman"/>
            <w:sz w:val="24"/>
            <w:szCs w:val="24"/>
          </w:rPr>
          <w:delText xml:space="preserve"> and be advised of disclosure to third parties</w:delText>
        </w:r>
      </w:del>
    </w:p>
    <w:p w:rsidR="00783257" w:rsidRPr="006A1E15" w:rsidDel="00970048" w:rsidRDefault="00783257" w:rsidP="00631316">
      <w:pPr>
        <w:pStyle w:val="PlainText"/>
        <w:numPr>
          <w:ilvl w:val="0"/>
          <w:numId w:val="38"/>
        </w:numPr>
        <w:rPr>
          <w:del w:id="514" w:author="kat lane" w:date="2017-11-05T11:32:00Z"/>
          <w:rFonts w:ascii="Times New Roman" w:hAnsi="Times New Roman"/>
          <w:sz w:val="24"/>
          <w:szCs w:val="24"/>
        </w:rPr>
      </w:pPr>
      <w:del w:id="515" w:author="kat lane" w:date="2017-11-05T11:32:00Z">
        <w:r w:rsidRPr="006A1E15" w:rsidDel="00970048">
          <w:rPr>
            <w:rFonts w:ascii="Times New Roman" w:hAnsi="Times New Roman"/>
            <w:sz w:val="24"/>
            <w:szCs w:val="24"/>
          </w:rPr>
          <w:delText>Have improved rights to opt out of collection in some circumstances</w:delText>
        </w:r>
      </w:del>
    </w:p>
    <w:p w:rsidR="00783257" w:rsidRPr="006A1E15" w:rsidDel="00970048" w:rsidRDefault="00783257" w:rsidP="00631316">
      <w:pPr>
        <w:pStyle w:val="PlainText"/>
        <w:numPr>
          <w:ilvl w:val="0"/>
          <w:numId w:val="38"/>
        </w:numPr>
        <w:rPr>
          <w:del w:id="516" w:author="kat lane" w:date="2017-11-05T11:32:00Z"/>
          <w:rFonts w:ascii="Times New Roman" w:hAnsi="Times New Roman"/>
          <w:sz w:val="24"/>
          <w:szCs w:val="24"/>
        </w:rPr>
      </w:pPr>
      <w:del w:id="517" w:author="kat lane" w:date="2017-11-05T11:32:00Z">
        <w:r w:rsidRPr="006A1E15" w:rsidDel="00970048">
          <w:rPr>
            <w:rFonts w:ascii="Times New Roman" w:hAnsi="Times New Roman"/>
            <w:sz w:val="24"/>
            <w:szCs w:val="24"/>
          </w:rPr>
          <w:delText>Have a new right to machine readable copy of their data, provided to them or a nominated third party.</w:delText>
        </w:r>
      </w:del>
    </w:p>
    <w:p w:rsidR="00783257" w:rsidRPr="006A1E15" w:rsidDel="00970048" w:rsidRDefault="00783257" w:rsidP="00783257">
      <w:pPr>
        <w:pStyle w:val="PlainText"/>
        <w:rPr>
          <w:del w:id="518" w:author="kat lane" w:date="2017-11-05T11:32:00Z"/>
          <w:rFonts w:ascii="Times New Roman" w:hAnsi="Times New Roman"/>
          <w:sz w:val="24"/>
          <w:szCs w:val="24"/>
        </w:rPr>
      </w:pPr>
    </w:p>
    <w:p w:rsidR="00783257" w:rsidRPr="006A1E15" w:rsidDel="00970048" w:rsidRDefault="00783257" w:rsidP="00783257">
      <w:pPr>
        <w:pStyle w:val="PlainText"/>
        <w:rPr>
          <w:del w:id="519" w:author="kat lane" w:date="2017-11-05T11:32:00Z"/>
          <w:rFonts w:ascii="Times New Roman" w:hAnsi="Times New Roman"/>
          <w:sz w:val="24"/>
          <w:szCs w:val="24"/>
        </w:rPr>
      </w:pPr>
      <w:del w:id="520" w:author="kat lane" w:date="2017-11-05T11:32:00Z">
        <w:r w:rsidRPr="006A1E15" w:rsidDel="00970048">
          <w:rPr>
            <w:rFonts w:ascii="Times New Roman" w:hAnsi="Times New Roman"/>
            <w:sz w:val="24"/>
            <w:szCs w:val="24"/>
          </w:rPr>
          <w:delText>The APF supports greater control over personal information and is supportive of these measures, however, they are inadequate. The measures fail to take account of the most important right individuals should have</w:delText>
        </w:r>
      </w:del>
      <w:ins w:id="521" w:author="Peter Clarke" w:date="2016-12-18T15:46:00Z">
        <w:del w:id="522" w:author="kat lane" w:date="2017-11-05T11:32:00Z">
          <w:r w:rsidR="00580A01" w:rsidDel="00970048">
            <w:rPr>
              <w:rFonts w:ascii="Times New Roman" w:hAnsi="Times New Roman"/>
              <w:sz w:val="24"/>
              <w:szCs w:val="24"/>
            </w:rPr>
            <w:delText>,</w:delText>
          </w:r>
        </w:del>
      </w:ins>
      <w:del w:id="523" w:author="kat lane" w:date="2017-11-05T11:32:00Z">
        <w:r w:rsidRPr="006A1E15" w:rsidDel="00970048">
          <w:rPr>
            <w:rFonts w:ascii="Times New Roman" w:hAnsi="Times New Roman"/>
            <w:sz w:val="24"/>
            <w:szCs w:val="24"/>
          </w:rPr>
          <w:delText xml:space="preserve"> which is that data is only collected if it is reasonably necessary and there is an opt-in process. </w:delText>
        </w:r>
      </w:del>
    </w:p>
    <w:p w:rsidR="00783257" w:rsidRPr="006A1E15" w:rsidDel="00970048" w:rsidRDefault="00783257" w:rsidP="00783257">
      <w:pPr>
        <w:pStyle w:val="PlainText"/>
        <w:rPr>
          <w:del w:id="524" w:author="kat lane" w:date="2017-11-05T11:32:00Z"/>
          <w:rFonts w:ascii="Times New Roman" w:hAnsi="Times New Roman"/>
          <w:sz w:val="24"/>
          <w:szCs w:val="24"/>
        </w:rPr>
      </w:pPr>
    </w:p>
    <w:p w:rsidR="00783257" w:rsidRPr="006A1E15" w:rsidDel="00970048" w:rsidRDefault="00783257" w:rsidP="00783257">
      <w:pPr>
        <w:pStyle w:val="PlainText"/>
        <w:rPr>
          <w:del w:id="525" w:author="kat lane" w:date="2017-11-05T11:32:00Z"/>
          <w:rFonts w:ascii="Times New Roman" w:hAnsi="Times New Roman"/>
          <w:sz w:val="24"/>
          <w:szCs w:val="24"/>
        </w:rPr>
      </w:pPr>
      <w:del w:id="526" w:author="kat lane" w:date="2017-11-05T11:32:00Z">
        <w:r w:rsidRPr="006A1E15" w:rsidDel="00970048">
          <w:rPr>
            <w:rFonts w:ascii="Times New Roman" w:hAnsi="Times New Roman"/>
            <w:sz w:val="24"/>
            <w:szCs w:val="24"/>
          </w:rPr>
          <w:delText>As it stands, every day, individuals in Australia hand over personal information in circumstances where:</w:delText>
        </w:r>
      </w:del>
    </w:p>
    <w:p w:rsidR="00783257" w:rsidRPr="006A1E15" w:rsidDel="00970048" w:rsidRDefault="00783257" w:rsidP="00783257">
      <w:pPr>
        <w:pStyle w:val="PlainText"/>
        <w:rPr>
          <w:del w:id="527" w:author="kat lane" w:date="2017-11-05T11:32:00Z"/>
          <w:rFonts w:ascii="Times New Roman" w:hAnsi="Times New Roman"/>
          <w:sz w:val="24"/>
          <w:szCs w:val="24"/>
        </w:rPr>
      </w:pPr>
    </w:p>
    <w:p w:rsidR="00783257" w:rsidRPr="006A1E15" w:rsidDel="00970048" w:rsidRDefault="00783257" w:rsidP="00783257">
      <w:pPr>
        <w:pStyle w:val="PlainText"/>
        <w:numPr>
          <w:ilvl w:val="0"/>
          <w:numId w:val="39"/>
        </w:numPr>
        <w:rPr>
          <w:del w:id="528" w:author="kat lane" w:date="2017-11-05T11:32:00Z"/>
          <w:rFonts w:ascii="Times New Roman" w:hAnsi="Times New Roman"/>
          <w:sz w:val="24"/>
          <w:szCs w:val="24"/>
        </w:rPr>
      </w:pPr>
      <w:del w:id="529" w:author="kat lane" w:date="2017-11-05T11:32:00Z">
        <w:r w:rsidRPr="006A1E15" w:rsidDel="00970048">
          <w:rPr>
            <w:rFonts w:ascii="Times New Roman" w:hAnsi="Times New Roman"/>
            <w:sz w:val="24"/>
            <w:szCs w:val="24"/>
          </w:rPr>
          <w:delText xml:space="preserve">The </w:delText>
        </w:r>
      </w:del>
      <w:ins w:id="530" w:author="Peter Clarke" w:date="2016-12-18T15:47:00Z">
        <w:del w:id="531" w:author="kat lane" w:date="2017-11-05T11:32:00Z">
          <w:r w:rsidR="00580A01" w:rsidDel="00970048">
            <w:rPr>
              <w:rFonts w:ascii="Times New Roman" w:hAnsi="Times New Roman"/>
              <w:sz w:val="24"/>
              <w:szCs w:val="24"/>
            </w:rPr>
            <w:delText>t</w:delText>
          </w:r>
          <w:r w:rsidR="00580A01" w:rsidRPr="006A1E15" w:rsidDel="00970048">
            <w:rPr>
              <w:rFonts w:ascii="Times New Roman" w:hAnsi="Times New Roman"/>
              <w:sz w:val="24"/>
              <w:szCs w:val="24"/>
            </w:rPr>
            <w:delText xml:space="preserve">he </w:delText>
          </w:r>
        </w:del>
      </w:ins>
      <w:del w:id="532" w:author="kat lane" w:date="2017-11-05T11:32:00Z">
        <w:r w:rsidRPr="006A1E15" w:rsidDel="00970048">
          <w:rPr>
            <w:rFonts w:ascii="Times New Roman" w:hAnsi="Times New Roman"/>
            <w:sz w:val="24"/>
            <w:szCs w:val="24"/>
          </w:rPr>
          <w:delText>information is requested but not required and the individual is misled about this</w:delText>
        </w:r>
      </w:del>
      <w:ins w:id="533" w:author="Peter Clarke" w:date="2016-12-18T15:47:00Z">
        <w:del w:id="534" w:author="kat lane" w:date="2017-11-05T11:32:00Z">
          <w:r w:rsidR="00580A01" w:rsidDel="00970048">
            <w:rPr>
              <w:rFonts w:ascii="Times New Roman" w:hAnsi="Times New Roman"/>
              <w:sz w:val="24"/>
              <w:szCs w:val="24"/>
            </w:rPr>
            <w:delText>;</w:delText>
          </w:r>
        </w:del>
      </w:ins>
    </w:p>
    <w:p w:rsidR="00783257" w:rsidRPr="006A1E15" w:rsidDel="00970048" w:rsidRDefault="00783257" w:rsidP="00783257">
      <w:pPr>
        <w:pStyle w:val="PlainText"/>
        <w:numPr>
          <w:ilvl w:val="0"/>
          <w:numId w:val="39"/>
        </w:numPr>
        <w:rPr>
          <w:del w:id="535" w:author="kat lane" w:date="2017-11-05T11:32:00Z"/>
          <w:rFonts w:ascii="Times New Roman" w:hAnsi="Times New Roman"/>
          <w:sz w:val="24"/>
          <w:szCs w:val="24"/>
        </w:rPr>
      </w:pPr>
      <w:del w:id="536" w:author="kat lane" w:date="2017-11-05T11:32:00Z">
        <w:r w:rsidRPr="006A1E15" w:rsidDel="00970048">
          <w:rPr>
            <w:rFonts w:ascii="Times New Roman" w:hAnsi="Times New Roman"/>
            <w:sz w:val="24"/>
            <w:szCs w:val="24"/>
          </w:rPr>
          <w:delText xml:space="preserve">Consents </w:delText>
        </w:r>
      </w:del>
      <w:ins w:id="537" w:author="Peter Clarke" w:date="2016-12-18T15:47:00Z">
        <w:del w:id="538" w:author="kat lane" w:date="2017-11-05T11:32:00Z">
          <w:r w:rsidR="00580A01" w:rsidDel="00970048">
            <w:rPr>
              <w:rFonts w:ascii="Times New Roman" w:hAnsi="Times New Roman"/>
              <w:sz w:val="24"/>
              <w:szCs w:val="24"/>
            </w:rPr>
            <w:delText>c</w:delText>
          </w:r>
          <w:r w:rsidR="00580A01" w:rsidRPr="006A1E15" w:rsidDel="00970048">
            <w:rPr>
              <w:rFonts w:ascii="Times New Roman" w:hAnsi="Times New Roman"/>
              <w:sz w:val="24"/>
              <w:szCs w:val="24"/>
            </w:rPr>
            <w:delText xml:space="preserve">onsents </w:delText>
          </w:r>
        </w:del>
      </w:ins>
      <w:del w:id="539" w:author="kat lane" w:date="2017-11-05T11:32:00Z">
        <w:r w:rsidRPr="006A1E15" w:rsidDel="00970048">
          <w:rPr>
            <w:rFonts w:ascii="Times New Roman" w:hAnsi="Times New Roman"/>
            <w:sz w:val="24"/>
            <w:szCs w:val="24"/>
          </w:rPr>
          <w:delText>to use the information for a wide range of purposes are buried in “bundled consents”</w:delText>
        </w:r>
      </w:del>
      <w:ins w:id="540" w:author="Peter Clarke" w:date="2016-12-18T15:47:00Z">
        <w:del w:id="541" w:author="kat lane" w:date="2017-11-05T11:32:00Z">
          <w:r w:rsidR="00580A01" w:rsidDel="00970048">
            <w:rPr>
              <w:rFonts w:ascii="Times New Roman" w:hAnsi="Times New Roman"/>
              <w:sz w:val="24"/>
              <w:szCs w:val="24"/>
            </w:rPr>
            <w:delText>;</w:delText>
          </w:r>
        </w:del>
      </w:ins>
    </w:p>
    <w:p w:rsidR="00783257" w:rsidRPr="006A1E15" w:rsidDel="00970048" w:rsidRDefault="00783257" w:rsidP="00783257">
      <w:pPr>
        <w:pStyle w:val="PlainText"/>
        <w:numPr>
          <w:ilvl w:val="0"/>
          <w:numId w:val="39"/>
        </w:numPr>
        <w:rPr>
          <w:del w:id="542" w:author="kat lane" w:date="2017-11-05T11:32:00Z"/>
          <w:rFonts w:ascii="Times New Roman" w:hAnsi="Times New Roman"/>
          <w:sz w:val="24"/>
          <w:szCs w:val="24"/>
        </w:rPr>
      </w:pPr>
      <w:del w:id="543" w:author="kat lane" w:date="2017-11-05T11:32:00Z">
        <w:r w:rsidRPr="006A1E15" w:rsidDel="00970048">
          <w:rPr>
            <w:rFonts w:ascii="Times New Roman" w:hAnsi="Times New Roman"/>
            <w:sz w:val="24"/>
            <w:szCs w:val="24"/>
          </w:rPr>
          <w:delText xml:space="preserve">Opting </w:delText>
        </w:r>
      </w:del>
      <w:ins w:id="544" w:author="Peter Clarke" w:date="2016-12-18T15:47:00Z">
        <w:del w:id="545" w:author="kat lane" w:date="2017-11-05T11:32:00Z">
          <w:r w:rsidR="00580A01" w:rsidDel="00970048">
            <w:rPr>
              <w:rFonts w:ascii="Times New Roman" w:hAnsi="Times New Roman"/>
              <w:sz w:val="24"/>
              <w:szCs w:val="24"/>
            </w:rPr>
            <w:delText>o</w:delText>
          </w:r>
          <w:r w:rsidR="00580A01" w:rsidRPr="006A1E15" w:rsidDel="00970048">
            <w:rPr>
              <w:rFonts w:ascii="Times New Roman" w:hAnsi="Times New Roman"/>
              <w:sz w:val="24"/>
              <w:szCs w:val="24"/>
            </w:rPr>
            <w:delText xml:space="preserve">pting </w:delText>
          </w:r>
        </w:del>
      </w:ins>
      <w:del w:id="546" w:author="kat lane" w:date="2017-11-05T11:32:00Z">
        <w:r w:rsidRPr="006A1E15" w:rsidDel="00970048">
          <w:rPr>
            <w:rFonts w:ascii="Times New Roman" w:hAnsi="Times New Roman"/>
            <w:sz w:val="24"/>
            <w:szCs w:val="24"/>
          </w:rPr>
          <w:delText>out is often ineffective, for example, spam email</w:delText>
        </w:r>
      </w:del>
      <w:ins w:id="547" w:author="Peter Clarke" w:date="2016-12-18T15:47:00Z">
        <w:del w:id="548" w:author="kat lane" w:date="2017-11-05T11:32:00Z">
          <w:r w:rsidR="00580A01" w:rsidDel="00970048">
            <w:rPr>
              <w:rFonts w:ascii="Times New Roman" w:hAnsi="Times New Roman"/>
              <w:sz w:val="24"/>
              <w:szCs w:val="24"/>
            </w:rPr>
            <w:delText>; and</w:delText>
          </w:r>
        </w:del>
      </w:ins>
    </w:p>
    <w:p w:rsidR="005A0243" w:rsidRPr="006A1E15" w:rsidDel="00970048" w:rsidRDefault="005A0243" w:rsidP="00783257">
      <w:pPr>
        <w:pStyle w:val="PlainText"/>
        <w:numPr>
          <w:ilvl w:val="0"/>
          <w:numId w:val="39"/>
        </w:numPr>
        <w:rPr>
          <w:del w:id="549" w:author="kat lane" w:date="2017-11-05T11:32:00Z"/>
          <w:rFonts w:ascii="Times New Roman" w:hAnsi="Times New Roman"/>
          <w:sz w:val="24"/>
          <w:szCs w:val="24"/>
        </w:rPr>
      </w:pPr>
      <w:del w:id="550" w:author="kat lane" w:date="2017-11-05T11:32:00Z">
        <w:r w:rsidRPr="006A1E15" w:rsidDel="00970048">
          <w:rPr>
            <w:rFonts w:ascii="Times New Roman" w:hAnsi="Times New Roman"/>
            <w:sz w:val="24"/>
            <w:szCs w:val="24"/>
          </w:rPr>
          <w:delText xml:space="preserve">Getting </w:delText>
        </w:r>
      </w:del>
      <w:ins w:id="551" w:author="Peter Clarke" w:date="2016-12-18T15:47:00Z">
        <w:del w:id="552" w:author="kat lane" w:date="2017-11-05T11:32:00Z">
          <w:r w:rsidR="00580A01" w:rsidDel="00970048">
            <w:rPr>
              <w:rFonts w:ascii="Times New Roman" w:hAnsi="Times New Roman"/>
              <w:sz w:val="24"/>
              <w:szCs w:val="24"/>
            </w:rPr>
            <w:delText>g</w:delText>
          </w:r>
          <w:r w:rsidR="00580A01" w:rsidRPr="006A1E15" w:rsidDel="00970048">
            <w:rPr>
              <w:rFonts w:ascii="Times New Roman" w:hAnsi="Times New Roman"/>
              <w:sz w:val="24"/>
              <w:szCs w:val="24"/>
            </w:rPr>
            <w:delText xml:space="preserve">etting </w:delText>
          </w:r>
        </w:del>
      </w:ins>
      <w:del w:id="553" w:author="kat lane" w:date="2017-11-05T11:32:00Z">
        <w:r w:rsidRPr="006A1E15" w:rsidDel="00970048">
          <w:rPr>
            <w:rFonts w:ascii="Times New Roman" w:hAnsi="Times New Roman"/>
            <w:sz w:val="24"/>
            <w:szCs w:val="24"/>
          </w:rPr>
          <w:delText xml:space="preserve">personal information deleted is almost impossible, for example, </w:delText>
        </w:r>
      </w:del>
      <w:ins w:id="554" w:author="Bernard" w:date="2016-12-17T13:39:00Z">
        <w:del w:id="555" w:author="kat lane" w:date="2017-11-05T11:32:00Z">
          <w:r w:rsidR="00CF1B39" w:rsidDel="00970048">
            <w:rPr>
              <w:rFonts w:ascii="Times New Roman" w:hAnsi="Times New Roman"/>
              <w:sz w:val="24"/>
              <w:szCs w:val="24"/>
            </w:rPr>
            <w:delText>F</w:delText>
          </w:r>
        </w:del>
      </w:ins>
      <w:del w:id="556" w:author="kat lane" w:date="2017-11-05T11:32:00Z">
        <w:r w:rsidRPr="006A1E15" w:rsidDel="00970048">
          <w:rPr>
            <w:rFonts w:ascii="Times New Roman" w:hAnsi="Times New Roman"/>
            <w:sz w:val="24"/>
            <w:szCs w:val="24"/>
          </w:rPr>
          <w:delText>facebook</w:delText>
        </w:r>
      </w:del>
    </w:p>
    <w:p w:rsidR="00783257" w:rsidRPr="006A1E15" w:rsidDel="00970048" w:rsidRDefault="00783257" w:rsidP="00783257">
      <w:pPr>
        <w:pStyle w:val="PlainText"/>
        <w:rPr>
          <w:del w:id="557" w:author="kat lane" w:date="2017-11-05T11:32:00Z"/>
          <w:rFonts w:ascii="Times New Roman" w:hAnsi="Times New Roman"/>
          <w:sz w:val="24"/>
          <w:szCs w:val="24"/>
        </w:rPr>
      </w:pPr>
    </w:p>
    <w:p w:rsidR="005A0243" w:rsidRPr="006A1E15" w:rsidDel="00970048" w:rsidRDefault="005A0243" w:rsidP="00783257">
      <w:pPr>
        <w:pStyle w:val="PlainText"/>
        <w:rPr>
          <w:del w:id="558" w:author="kat lane" w:date="2017-11-05T11:32:00Z"/>
          <w:rFonts w:ascii="Times New Roman" w:hAnsi="Times New Roman"/>
          <w:sz w:val="24"/>
          <w:szCs w:val="24"/>
        </w:rPr>
      </w:pPr>
      <w:del w:id="559" w:author="kat lane" w:date="2017-11-05T11:32:00Z">
        <w:r w:rsidRPr="006A1E15" w:rsidDel="00970048">
          <w:rPr>
            <w:rFonts w:ascii="Times New Roman" w:hAnsi="Times New Roman"/>
            <w:sz w:val="24"/>
            <w:szCs w:val="24"/>
          </w:rPr>
          <w:delText>Individuals already have the following rights in the Privacy Act:</w:delText>
        </w:r>
      </w:del>
    </w:p>
    <w:p w:rsidR="005A0243" w:rsidRPr="006A1E15" w:rsidDel="00970048" w:rsidRDefault="005A0243" w:rsidP="00783257">
      <w:pPr>
        <w:pStyle w:val="PlainText"/>
        <w:rPr>
          <w:del w:id="560" w:author="kat lane" w:date="2017-11-05T11:32:00Z"/>
          <w:rFonts w:ascii="Times New Roman" w:hAnsi="Times New Roman"/>
          <w:sz w:val="24"/>
          <w:szCs w:val="24"/>
        </w:rPr>
      </w:pPr>
    </w:p>
    <w:p w:rsidR="005A0243" w:rsidRPr="006A1E15" w:rsidDel="00970048" w:rsidRDefault="005A0243" w:rsidP="005A0243">
      <w:pPr>
        <w:pStyle w:val="PlainText"/>
        <w:numPr>
          <w:ilvl w:val="0"/>
          <w:numId w:val="40"/>
        </w:numPr>
        <w:rPr>
          <w:del w:id="561" w:author="kat lane" w:date="2017-11-05T11:32:00Z"/>
          <w:rFonts w:ascii="Times New Roman" w:hAnsi="Times New Roman"/>
          <w:sz w:val="24"/>
          <w:szCs w:val="24"/>
        </w:rPr>
      </w:pPr>
      <w:del w:id="562" w:author="kat lane" w:date="2017-11-05T11:32:00Z">
        <w:r w:rsidRPr="006A1E15" w:rsidDel="00970048">
          <w:rPr>
            <w:rFonts w:ascii="Times New Roman" w:hAnsi="Times New Roman"/>
            <w:sz w:val="24"/>
            <w:szCs w:val="24"/>
          </w:rPr>
          <w:delText xml:space="preserve">The </w:delText>
        </w:r>
      </w:del>
      <w:ins w:id="563" w:author="Peter Clarke" w:date="2016-12-18T15:47:00Z">
        <w:del w:id="564" w:author="kat lane" w:date="2017-11-05T11:32:00Z">
          <w:r w:rsidR="00580A01" w:rsidDel="00970048">
            <w:rPr>
              <w:rFonts w:ascii="Times New Roman" w:hAnsi="Times New Roman"/>
              <w:sz w:val="24"/>
              <w:szCs w:val="24"/>
            </w:rPr>
            <w:delText>t</w:delText>
          </w:r>
          <w:r w:rsidR="00580A01" w:rsidRPr="006A1E15" w:rsidDel="00970048">
            <w:rPr>
              <w:rFonts w:ascii="Times New Roman" w:hAnsi="Times New Roman"/>
              <w:sz w:val="24"/>
              <w:szCs w:val="24"/>
            </w:rPr>
            <w:delText xml:space="preserve">he </w:delText>
          </w:r>
        </w:del>
      </w:ins>
      <w:del w:id="565" w:author="kat lane" w:date="2017-11-05T11:32:00Z">
        <w:r w:rsidRPr="006A1E15" w:rsidDel="00970048">
          <w:rPr>
            <w:rFonts w:ascii="Times New Roman" w:hAnsi="Times New Roman"/>
            <w:sz w:val="24"/>
            <w:szCs w:val="24"/>
          </w:rPr>
          <w:delText>power to access information held, request corrections, and be advised of disclosure to third parties</w:delText>
        </w:r>
      </w:del>
      <w:ins w:id="566" w:author="Peter Clarke" w:date="2016-12-18T15:47:00Z">
        <w:del w:id="567" w:author="kat lane" w:date="2017-11-05T11:32:00Z">
          <w:r w:rsidR="00580A01" w:rsidDel="00970048">
            <w:rPr>
              <w:rFonts w:ascii="Times New Roman" w:hAnsi="Times New Roman"/>
              <w:sz w:val="24"/>
              <w:szCs w:val="24"/>
            </w:rPr>
            <w:delText>; and</w:delText>
          </w:r>
        </w:del>
      </w:ins>
    </w:p>
    <w:p w:rsidR="005A0243" w:rsidRPr="006A1E15" w:rsidDel="00970048" w:rsidRDefault="005A0243" w:rsidP="005A0243">
      <w:pPr>
        <w:pStyle w:val="PlainText"/>
        <w:numPr>
          <w:ilvl w:val="0"/>
          <w:numId w:val="40"/>
        </w:numPr>
        <w:rPr>
          <w:del w:id="568" w:author="kat lane" w:date="2017-11-05T11:32:00Z"/>
          <w:rFonts w:ascii="Times New Roman" w:hAnsi="Times New Roman"/>
          <w:sz w:val="24"/>
          <w:szCs w:val="24"/>
        </w:rPr>
      </w:pPr>
      <w:del w:id="569" w:author="kat lane" w:date="2017-11-05T11:32:00Z">
        <w:r w:rsidRPr="006A1E15" w:rsidDel="00970048">
          <w:rPr>
            <w:rFonts w:ascii="Times New Roman" w:hAnsi="Times New Roman"/>
            <w:sz w:val="24"/>
            <w:szCs w:val="24"/>
          </w:rPr>
          <w:delText xml:space="preserve">The </w:delText>
        </w:r>
      </w:del>
      <w:ins w:id="570" w:author="Peter Clarke" w:date="2016-12-18T15:47:00Z">
        <w:del w:id="571" w:author="kat lane" w:date="2017-11-05T11:32:00Z">
          <w:r w:rsidR="00580A01" w:rsidDel="00970048">
            <w:rPr>
              <w:rFonts w:ascii="Times New Roman" w:hAnsi="Times New Roman"/>
              <w:sz w:val="24"/>
              <w:szCs w:val="24"/>
            </w:rPr>
            <w:delText>t</w:delText>
          </w:r>
          <w:r w:rsidR="00580A01" w:rsidRPr="006A1E15" w:rsidDel="00970048">
            <w:rPr>
              <w:rFonts w:ascii="Times New Roman" w:hAnsi="Times New Roman"/>
              <w:sz w:val="24"/>
              <w:szCs w:val="24"/>
            </w:rPr>
            <w:delText xml:space="preserve">he </w:delText>
          </w:r>
        </w:del>
      </w:ins>
      <w:del w:id="572" w:author="kat lane" w:date="2017-11-05T11:32:00Z">
        <w:r w:rsidRPr="006A1E15" w:rsidDel="00970048">
          <w:rPr>
            <w:rFonts w:ascii="Times New Roman" w:hAnsi="Times New Roman"/>
            <w:sz w:val="24"/>
            <w:szCs w:val="24"/>
          </w:rPr>
          <w:delText>rights to opt-out</w:delText>
        </w:r>
      </w:del>
    </w:p>
    <w:p w:rsidR="005A0243" w:rsidRPr="006A1E15" w:rsidDel="00970048" w:rsidRDefault="005A0243" w:rsidP="005A0243">
      <w:pPr>
        <w:pStyle w:val="PlainText"/>
        <w:rPr>
          <w:del w:id="573" w:author="kat lane" w:date="2017-11-05T11:32:00Z"/>
          <w:rFonts w:ascii="Times New Roman" w:hAnsi="Times New Roman"/>
          <w:sz w:val="24"/>
          <w:szCs w:val="24"/>
        </w:rPr>
      </w:pPr>
    </w:p>
    <w:p w:rsidR="005A0243" w:rsidRPr="006A1E15" w:rsidDel="00970048" w:rsidRDefault="005A0243" w:rsidP="005A0243">
      <w:pPr>
        <w:pStyle w:val="PlainText"/>
        <w:rPr>
          <w:del w:id="574" w:author="kat lane" w:date="2017-11-05T11:32:00Z"/>
          <w:rFonts w:ascii="Times New Roman" w:hAnsi="Times New Roman"/>
          <w:sz w:val="24"/>
          <w:szCs w:val="24"/>
        </w:rPr>
      </w:pPr>
      <w:del w:id="575" w:author="kat lane" w:date="2017-11-05T11:32:00Z">
        <w:r w:rsidRPr="006A1E15" w:rsidDel="00970048">
          <w:rPr>
            <w:rFonts w:ascii="Times New Roman" w:hAnsi="Times New Roman"/>
            <w:sz w:val="24"/>
            <w:szCs w:val="24"/>
          </w:rPr>
          <w:delText>The additional right to get machine readable data is little consolation.</w:delText>
        </w:r>
      </w:del>
    </w:p>
    <w:p w:rsidR="005A0243" w:rsidRPr="006A1E15" w:rsidDel="00970048" w:rsidRDefault="005A0243" w:rsidP="005A0243">
      <w:pPr>
        <w:pStyle w:val="PlainText"/>
        <w:rPr>
          <w:del w:id="576" w:author="kat lane" w:date="2017-11-05T11:32:00Z"/>
          <w:rFonts w:ascii="Times New Roman" w:hAnsi="Times New Roman"/>
          <w:sz w:val="24"/>
          <w:szCs w:val="24"/>
        </w:rPr>
      </w:pPr>
    </w:p>
    <w:p w:rsidR="005A0243" w:rsidRPr="006A1E15" w:rsidDel="00970048" w:rsidRDefault="005A0243" w:rsidP="005A0243">
      <w:pPr>
        <w:pStyle w:val="PlainText"/>
        <w:rPr>
          <w:del w:id="577" w:author="kat lane" w:date="2017-11-05T11:32:00Z"/>
          <w:rFonts w:ascii="Times New Roman" w:hAnsi="Times New Roman"/>
          <w:sz w:val="24"/>
          <w:szCs w:val="24"/>
        </w:rPr>
      </w:pPr>
      <w:del w:id="578" w:author="kat lane" w:date="2017-11-05T11:32:00Z">
        <w:r w:rsidRPr="006A1E15" w:rsidDel="00970048">
          <w:rPr>
            <w:rFonts w:ascii="Times New Roman" w:hAnsi="Times New Roman"/>
            <w:sz w:val="24"/>
            <w:szCs w:val="24"/>
          </w:rPr>
          <w:delText>Even with most of these rights in place, we already know:</w:delText>
        </w:r>
      </w:del>
    </w:p>
    <w:p w:rsidR="005A0243" w:rsidRPr="006A1E15" w:rsidDel="00970048" w:rsidRDefault="005A0243" w:rsidP="005A0243">
      <w:pPr>
        <w:pStyle w:val="PlainText"/>
        <w:rPr>
          <w:del w:id="579" w:author="kat lane" w:date="2017-11-05T11:32:00Z"/>
          <w:rFonts w:ascii="Times New Roman" w:hAnsi="Times New Roman"/>
          <w:sz w:val="24"/>
          <w:szCs w:val="24"/>
        </w:rPr>
      </w:pPr>
    </w:p>
    <w:p w:rsidR="005A0243" w:rsidRPr="006A1E15" w:rsidDel="00970048" w:rsidRDefault="005A0243" w:rsidP="005A0243">
      <w:pPr>
        <w:pStyle w:val="PlainText"/>
        <w:numPr>
          <w:ilvl w:val="0"/>
          <w:numId w:val="41"/>
        </w:numPr>
        <w:rPr>
          <w:del w:id="580" w:author="kat lane" w:date="2017-11-05T11:32:00Z"/>
          <w:rFonts w:ascii="Times New Roman" w:hAnsi="Times New Roman"/>
          <w:sz w:val="24"/>
          <w:szCs w:val="24"/>
        </w:rPr>
      </w:pPr>
      <w:del w:id="581" w:author="kat lane" w:date="2017-11-05T11:32:00Z">
        <w:r w:rsidRPr="006A1E15" w:rsidDel="00970048">
          <w:rPr>
            <w:rFonts w:ascii="Times New Roman" w:hAnsi="Times New Roman"/>
            <w:sz w:val="24"/>
            <w:szCs w:val="24"/>
          </w:rPr>
          <w:delText>Individuals rarely access their personal information because:</w:delText>
        </w:r>
      </w:del>
    </w:p>
    <w:p w:rsidR="005A0243" w:rsidRPr="006A1E15" w:rsidDel="00970048" w:rsidRDefault="005A0243" w:rsidP="005A0243">
      <w:pPr>
        <w:pStyle w:val="PlainText"/>
        <w:numPr>
          <w:ilvl w:val="1"/>
          <w:numId w:val="41"/>
        </w:numPr>
        <w:rPr>
          <w:del w:id="582" w:author="kat lane" w:date="2017-11-05T11:32:00Z"/>
          <w:rFonts w:ascii="Times New Roman" w:hAnsi="Times New Roman"/>
          <w:sz w:val="24"/>
          <w:szCs w:val="24"/>
        </w:rPr>
      </w:pPr>
      <w:del w:id="583" w:author="kat lane" w:date="2017-11-05T11:32:00Z">
        <w:r w:rsidRPr="006A1E15" w:rsidDel="00970048">
          <w:rPr>
            <w:rFonts w:ascii="Times New Roman" w:hAnsi="Times New Roman"/>
            <w:sz w:val="24"/>
            <w:szCs w:val="24"/>
          </w:rPr>
          <w:delText xml:space="preserve">Often </w:delText>
        </w:r>
      </w:del>
      <w:ins w:id="584" w:author="Peter Clarke" w:date="2016-12-18T15:48:00Z">
        <w:del w:id="585" w:author="kat lane" w:date="2017-11-05T11:32:00Z">
          <w:r w:rsidR="00580A01" w:rsidDel="00970048">
            <w:rPr>
              <w:rFonts w:ascii="Times New Roman" w:hAnsi="Times New Roman"/>
              <w:sz w:val="24"/>
              <w:szCs w:val="24"/>
            </w:rPr>
            <w:delText>o</w:delText>
          </w:r>
          <w:r w:rsidR="00580A01" w:rsidRPr="006A1E15" w:rsidDel="00970048">
            <w:rPr>
              <w:rFonts w:ascii="Times New Roman" w:hAnsi="Times New Roman"/>
              <w:sz w:val="24"/>
              <w:szCs w:val="24"/>
            </w:rPr>
            <w:delText xml:space="preserve">ften </w:delText>
          </w:r>
        </w:del>
      </w:ins>
      <w:del w:id="586" w:author="kat lane" w:date="2017-11-05T11:32:00Z">
        <w:r w:rsidRPr="006A1E15" w:rsidDel="00970048">
          <w:rPr>
            <w:rFonts w:ascii="Times New Roman" w:hAnsi="Times New Roman"/>
            <w:sz w:val="24"/>
            <w:szCs w:val="24"/>
          </w:rPr>
          <w:delText>they do not know who holds it</w:delText>
        </w:r>
      </w:del>
      <w:ins w:id="587" w:author="Peter Clarke" w:date="2016-12-18T15:48:00Z">
        <w:del w:id="588" w:author="kat lane" w:date="2017-11-05T11:32:00Z">
          <w:r w:rsidR="00580A01" w:rsidDel="00970048">
            <w:rPr>
              <w:rFonts w:ascii="Times New Roman" w:hAnsi="Times New Roman"/>
              <w:sz w:val="24"/>
              <w:szCs w:val="24"/>
            </w:rPr>
            <w:delText>;</w:delText>
          </w:r>
        </w:del>
      </w:ins>
    </w:p>
    <w:p w:rsidR="005A0243" w:rsidRPr="006A1E15" w:rsidDel="00970048" w:rsidRDefault="005A0243" w:rsidP="005A0243">
      <w:pPr>
        <w:pStyle w:val="PlainText"/>
        <w:numPr>
          <w:ilvl w:val="1"/>
          <w:numId w:val="41"/>
        </w:numPr>
        <w:rPr>
          <w:del w:id="589" w:author="kat lane" w:date="2017-11-05T11:32:00Z"/>
          <w:rFonts w:ascii="Times New Roman" w:hAnsi="Times New Roman"/>
          <w:sz w:val="24"/>
          <w:szCs w:val="24"/>
        </w:rPr>
      </w:pPr>
      <w:del w:id="590" w:author="kat lane" w:date="2017-11-05T11:32:00Z">
        <w:r w:rsidRPr="006A1E15" w:rsidDel="00970048">
          <w:rPr>
            <w:rFonts w:ascii="Times New Roman" w:hAnsi="Times New Roman"/>
            <w:sz w:val="24"/>
            <w:szCs w:val="24"/>
          </w:rPr>
          <w:delText xml:space="preserve">They </w:delText>
        </w:r>
      </w:del>
      <w:ins w:id="591" w:author="Peter Clarke" w:date="2016-12-18T15:48:00Z">
        <w:del w:id="592" w:author="kat lane" w:date="2017-11-05T11:32:00Z">
          <w:r w:rsidR="00580A01" w:rsidDel="00970048">
            <w:rPr>
              <w:rFonts w:ascii="Times New Roman" w:hAnsi="Times New Roman"/>
              <w:sz w:val="24"/>
              <w:szCs w:val="24"/>
            </w:rPr>
            <w:delText>t</w:delText>
          </w:r>
          <w:r w:rsidR="00580A01" w:rsidRPr="006A1E15" w:rsidDel="00970048">
            <w:rPr>
              <w:rFonts w:ascii="Times New Roman" w:hAnsi="Times New Roman"/>
              <w:sz w:val="24"/>
              <w:szCs w:val="24"/>
            </w:rPr>
            <w:delText xml:space="preserve">hey </w:delText>
          </w:r>
        </w:del>
      </w:ins>
      <w:del w:id="593" w:author="kat lane" w:date="2017-11-05T11:32:00Z">
        <w:r w:rsidRPr="006A1E15" w:rsidDel="00970048">
          <w:rPr>
            <w:rFonts w:ascii="Times New Roman" w:hAnsi="Times New Roman"/>
            <w:sz w:val="24"/>
            <w:szCs w:val="24"/>
          </w:rPr>
          <w:delText>cannot find who to ask as privacy disclosures are often difficult to find and read</w:delText>
        </w:r>
      </w:del>
      <w:ins w:id="594" w:author="Peter Clarke" w:date="2016-12-18T15:48:00Z">
        <w:del w:id="595" w:author="kat lane" w:date="2017-11-05T11:32:00Z">
          <w:r w:rsidR="00580A01" w:rsidDel="00970048">
            <w:rPr>
              <w:rFonts w:ascii="Times New Roman" w:hAnsi="Times New Roman"/>
              <w:sz w:val="24"/>
              <w:szCs w:val="24"/>
            </w:rPr>
            <w:delText>;</w:delText>
          </w:r>
        </w:del>
      </w:ins>
    </w:p>
    <w:p w:rsidR="005A0243" w:rsidRPr="006A1E15" w:rsidDel="00970048" w:rsidRDefault="005A0243" w:rsidP="005A0243">
      <w:pPr>
        <w:pStyle w:val="PlainText"/>
        <w:numPr>
          <w:ilvl w:val="1"/>
          <w:numId w:val="41"/>
        </w:numPr>
        <w:rPr>
          <w:del w:id="596" w:author="kat lane" w:date="2017-11-05T11:32:00Z"/>
          <w:rFonts w:ascii="Times New Roman" w:hAnsi="Times New Roman"/>
          <w:sz w:val="24"/>
          <w:szCs w:val="24"/>
        </w:rPr>
      </w:pPr>
      <w:del w:id="597" w:author="kat lane" w:date="2017-11-05T11:32:00Z">
        <w:r w:rsidRPr="006A1E15" w:rsidDel="00970048">
          <w:rPr>
            <w:rFonts w:ascii="Times New Roman" w:hAnsi="Times New Roman"/>
            <w:sz w:val="24"/>
            <w:szCs w:val="24"/>
          </w:rPr>
          <w:delText xml:space="preserve">It </w:delText>
        </w:r>
      </w:del>
      <w:ins w:id="598" w:author="Peter Clarke" w:date="2016-12-18T15:48:00Z">
        <w:del w:id="599" w:author="kat lane" w:date="2017-11-05T11:32:00Z">
          <w:r w:rsidR="00580A01" w:rsidDel="00970048">
            <w:rPr>
              <w:rFonts w:ascii="Times New Roman" w:hAnsi="Times New Roman"/>
              <w:sz w:val="24"/>
              <w:szCs w:val="24"/>
            </w:rPr>
            <w:delText>i</w:delText>
          </w:r>
          <w:r w:rsidR="00580A01" w:rsidRPr="006A1E15" w:rsidDel="00970048">
            <w:rPr>
              <w:rFonts w:ascii="Times New Roman" w:hAnsi="Times New Roman"/>
              <w:sz w:val="24"/>
              <w:szCs w:val="24"/>
            </w:rPr>
            <w:delText xml:space="preserve">t </w:delText>
          </w:r>
        </w:del>
      </w:ins>
      <w:del w:id="600" w:author="kat lane" w:date="2017-11-05T11:32:00Z">
        <w:r w:rsidRPr="006A1E15" w:rsidDel="00970048">
          <w:rPr>
            <w:rFonts w:ascii="Times New Roman" w:hAnsi="Times New Roman"/>
            <w:sz w:val="24"/>
            <w:szCs w:val="24"/>
          </w:rPr>
          <w:delText>is a bureaucratic and annoying process</w:delText>
        </w:r>
        <w:r w:rsidR="00CE342B" w:rsidRPr="006A1E15" w:rsidDel="00970048">
          <w:rPr>
            <w:rFonts w:ascii="Times New Roman" w:hAnsi="Times New Roman"/>
            <w:sz w:val="24"/>
            <w:szCs w:val="24"/>
          </w:rPr>
          <w:delText xml:space="preserve"> that can cost money</w:delText>
        </w:r>
      </w:del>
      <w:ins w:id="601" w:author="Peter Clarke" w:date="2016-12-18T15:48:00Z">
        <w:del w:id="602" w:author="kat lane" w:date="2017-11-05T11:32:00Z">
          <w:r w:rsidR="00580A01" w:rsidDel="00970048">
            <w:rPr>
              <w:rFonts w:ascii="Times New Roman" w:hAnsi="Times New Roman"/>
              <w:sz w:val="24"/>
              <w:szCs w:val="24"/>
            </w:rPr>
            <w:delText>; and</w:delText>
          </w:r>
        </w:del>
      </w:ins>
    </w:p>
    <w:p w:rsidR="005A0243" w:rsidRPr="006A1E15" w:rsidDel="00970048" w:rsidRDefault="005A0243" w:rsidP="005A0243">
      <w:pPr>
        <w:pStyle w:val="PlainText"/>
        <w:numPr>
          <w:ilvl w:val="1"/>
          <w:numId w:val="41"/>
        </w:numPr>
        <w:rPr>
          <w:del w:id="603" w:author="kat lane" w:date="2017-11-05T11:32:00Z"/>
          <w:rFonts w:ascii="Times New Roman" w:hAnsi="Times New Roman"/>
          <w:sz w:val="24"/>
          <w:szCs w:val="24"/>
        </w:rPr>
      </w:pPr>
      <w:del w:id="604" w:author="kat lane" w:date="2017-11-05T11:32:00Z">
        <w:r w:rsidRPr="006A1E15" w:rsidDel="00970048">
          <w:rPr>
            <w:rFonts w:ascii="Times New Roman" w:hAnsi="Times New Roman"/>
            <w:sz w:val="24"/>
            <w:szCs w:val="24"/>
          </w:rPr>
          <w:delText xml:space="preserve">There </w:delText>
        </w:r>
      </w:del>
      <w:ins w:id="605" w:author="Peter Clarke" w:date="2016-12-18T15:48:00Z">
        <w:del w:id="606" w:author="kat lane" w:date="2017-11-05T11:32:00Z">
          <w:r w:rsidR="00580A01" w:rsidDel="00970048">
            <w:rPr>
              <w:rFonts w:ascii="Times New Roman" w:hAnsi="Times New Roman"/>
              <w:sz w:val="24"/>
              <w:szCs w:val="24"/>
            </w:rPr>
            <w:delText>t</w:delText>
          </w:r>
          <w:r w:rsidR="00580A01" w:rsidRPr="006A1E15" w:rsidDel="00970048">
            <w:rPr>
              <w:rFonts w:ascii="Times New Roman" w:hAnsi="Times New Roman"/>
              <w:sz w:val="24"/>
              <w:szCs w:val="24"/>
            </w:rPr>
            <w:delText xml:space="preserve">here </w:delText>
          </w:r>
        </w:del>
      </w:ins>
      <w:del w:id="607" w:author="kat lane" w:date="2017-11-05T11:32:00Z">
        <w:r w:rsidRPr="006A1E15" w:rsidDel="00970048">
          <w:rPr>
            <w:rFonts w:ascii="Times New Roman" w:hAnsi="Times New Roman"/>
            <w:sz w:val="24"/>
            <w:szCs w:val="24"/>
          </w:rPr>
          <w:delText>is no confidence that they will get the actual information and there is no way to get that checked</w:delText>
        </w:r>
      </w:del>
      <w:ins w:id="608" w:author="Peter Clarke" w:date="2016-12-18T15:48:00Z">
        <w:del w:id="609" w:author="kat lane" w:date="2017-11-05T11:32:00Z">
          <w:r w:rsidR="00580A01" w:rsidDel="00970048">
            <w:rPr>
              <w:rFonts w:ascii="Times New Roman" w:hAnsi="Times New Roman"/>
              <w:sz w:val="24"/>
              <w:szCs w:val="24"/>
            </w:rPr>
            <w:delText>;and</w:delText>
          </w:r>
        </w:del>
      </w:ins>
    </w:p>
    <w:p w:rsidR="005A0243" w:rsidRPr="006A1E15" w:rsidDel="00970048" w:rsidRDefault="005A0243" w:rsidP="00CE342B">
      <w:pPr>
        <w:pStyle w:val="PlainText"/>
        <w:numPr>
          <w:ilvl w:val="0"/>
          <w:numId w:val="41"/>
        </w:numPr>
        <w:rPr>
          <w:del w:id="610" w:author="kat lane" w:date="2017-11-05T11:32:00Z"/>
          <w:rFonts w:ascii="Times New Roman" w:hAnsi="Times New Roman"/>
          <w:sz w:val="24"/>
          <w:szCs w:val="24"/>
        </w:rPr>
      </w:pPr>
      <w:del w:id="611" w:author="kat lane" w:date="2017-11-05T11:32:00Z">
        <w:r w:rsidRPr="006A1E15" w:rsidDel="00970048">
          <w:rPr>
            <w:rFonts w:ascii="Times New Roman" w:hAnsi="Times New Roman"/>
            <w:sz w:val="24"/>
            <w:szCs w:val="24"/>
          </w:rPr>
          <w:delText xml:space="preserve">There </w:delText>
        </w:r>
      </w:del>
      <w:ins w:id="612" w:author="Peter Clarke" w:date="2016-12-18T15:48:00Z">
        <w:del w:id="613" w:author="kat lane" w:date="2017-11-05T11:32:00Z">
          <w:r w:rsidR="00580A01" w:rsidDel="00970048">
            <w:rPr>
              <w:rFonts w:ascii="Times New Roman" w:hAnsi="Times New Roman"/>
              <w:sz w:val="24"/>
              <w:szCs w:val="24"/>
            </w:rPr>
            <w:delText>t</w:delText>
          </w:r>
          <w:r w:rsidR="00580A01" w:rsidRPr="006A1E15" w:rsidDel="00970048">
            <w:rPr>
              <w:rFonts w:ascii="Times New Roman" w:hAnsi="Times New Roman"/>
              <w:sz w:val="24"/>
              <w:szCs w:val="24"/>
            </w:rPr>
            <w:delText>he</w:delText>
          </w:r>
        </w:del>
      </w:ins>
      <w:ins w:id="614" w:author="Peter Clarke" w:date="2016-12-18T15:49:00Z">
        <w:del w:id="615" w:author="kat lane" w:date="2017-11-05T11:32:00Z">
          <w:r w:rsidR="00580A01" w:rsidDel="00970048">
            <w:rPr>
              <w:rFonts w:ascii="Times New Roman" w:hAnsi="Times New Roman"/>
              <w:sz w:val="24"/>
              <w:szCs w:val="24"/>
            </w:rPr>
            <w:delText xml:space="preserve">Federal Court Appeal </w:delText>
          </w:r>
        </w:del>
      </w:ins>
      <w:del w:id="616" w:author="kat lane" w:date="2017-11-05T11:32:00Z">
        <w:r w:rsidRPr="006A1E15" w:rsidDel="00970048">
          <w:rPr>
            <w:rFonts w:ascii="Times New Roman" w:hAnsi="Times New Roman"/>
            <w:sz w:val="24"/>
            <w:szCs w:val="24"/>
          </w:rPr>
          <w:delText xml:space="preserve">is currently a court case </w:delText>
        </w:r>
      </w:del>
      <w:ins w:id="617" w:author="Peter Clarke" w:date="2016-12-18T15:49:00Z">
        <w:del w:id="618" w:author="kat lane" w:date="2017-11-05T11:32:00Z">
          <w:r w:rsidR="00580A01" w:rsidDel="00970048">
            <w:rPr>
              <w:rFonts w:ascii="Times New Roman" w:hAnsi="Times New Roman"/>
              <w:sz w:val="24"/>
              <w:szCs w:val="24"/>
            </w:rPr>
            <w:delText xml:space="preserve">in the matter </w:delText>
          </w:r>
        </w:del>
      </w:ins>
      <w:del w:id="619" w:author="kat lane" w:date="2017-11-05T11:32:00Z">
        <w:r w:rsidRPr="006A1E15" w:rsidDel="00970048">
          <w:rPr>
            <w:rFonts w:ascii="Times New Roman" w:hAnsi="Times New Roman"/>
            <w:sz w:val="24"/>
            <w:szCs w:val="24"/>
          </w:rPr>
          <w:delText>(on appeal</w:delText>
        </w:r>
        <w:r w:rsidR="00CE342B" w:rsidRPr="006A1E15" w:rsidDel="00970048">
          <w:rPr>
            <w:rFonts w:ascii="Times New Roman" w:hAnsi="Times New Roman"/>
            <w:sz w:val="24"/>
            <w:szCs w:val="24"/>
          </w:rPr>
          <w:delText xml:space="preserve"> in the Federal Court </w:delText>
        </w:r>
        <w:r w:rsidR="00CE342B" w:rsidRPr="006A1E15" w:rsidDel="00970048">
          <w:rPr>
            <w:rFonts w:ascii="Times New Roman" w:hAnsi="Times New Roman"/>
            <w:sz w:val="24"/>
            <w:szCs w:val="24"/>
            <w:lang w:eastAsia="en-AU"/>
          </w:rPr>
          <w:delText>Privacy Commissioner v Telstra Corporation Limited</w:delText>
        </w:r>
      </w:del>
      <w:ins w:id="620" w:author="Peter Clarke" w:date="2016-12-18T15:49:00Z">
        <w:del w:id="621" w:author="kat lane" w:date="2017-11-05T11:32:00Z">
          <w:r w:rsidR="00580A01" w:rsidDel="00970048">
            <w:rPr>
              <w:rFonts w:ascii="Times New Roman" w:hAnsi="Times New Roman"/>
              <w:sz w:val="24"/>
              <w:szCs w:val="24"/>
              <w:lang w:eastAsia="en-AU"/>
            </w:rPr>
            <w:delText xml:space="preserve"> will consider </w:delText>
          </w:r>
        </w:del>
      </w:ins>
      <w:del w:id="622" w:author="kat lane" w:date="2017-11-05T11:32:00Z">
        <w:r w:rsidRPr="006A1E15" w:rsidDel="00970048">
          <w:rPr>
            <w:rFonts w:ascii="Times New Roman" w:hAnsi="Times New Roman"/>
            <w:sz w:val="24"/>
            <w:szCs w:val="24"/>
          </w:rPr>
          <w:delText xml:space="preserve">) on the meaning of personal information. </w:delText>
        </w:r>
        <w:r w:rsidR="00CE342B" w:rsidRPr="006A1E15" w:rsidDel="00970048">
          <w:rPr>
            <w:rFonts w:ascii="Times New Roman" w:hAnsi="Times New Roman"/>
            <w:sz w:val="24"/>
            <w:szCs w:val="24"/>
          </w:rPr>
          <w:delText>The current decision is that personal information is interpreted narrowly meaning that individuals have less access to their own information.</w:delText>
        </w:r>
      </w:del>
    </w:p>
    <w:p w:rsidR="005A0243" w:rsidRPr="006A1E15" w:rsidDel="00970048" w:rsidRDefault="005A0243" w:rsidP="00783257">
      <w:pPr>
        <w:pStyle w:val="PlainText"/>
        <w:rPr>
          <w:del w:id="623" w:author="kat lane" w:date="2017-11-05T11:32:00Z"/>
          <w:rFonts w:ascii="Times New Roman" w:hAnsi="Times New Roman"/>
          <w:sz w:val="24"/>
          <w:szCs w:val="24"/>
        </w:rPr>
      </w:pPr>
    </w:p>
    <w:p w:rsidR="00783257" w:rsidRPr="006A1E15" w:rsidDel="00970048" w:rsidRDefault="00783257" w:rsidP="00783257">
      <w:pPr>
        <w:pStyle w:val="PlainText"/>
        <w:rPr>
          <w:del w:id="624" w:author="kat lane" w:date="2017-11-05T11:32:00Z"/>
          <w:rFonts w:ascii="Times New Roman" w:hAnsi="Times New Roman"/>
          <w:sz w:val="24"/>
          <w:szCs w:val="24"/>
        </w:rPr>
      </w:pPr>
      <w:del w:id="625" w:author="kat lane" w:date="2017-11-05T11:32:00Z">
        <w:r w:rsidRPr="006A1E15" w:rsidDel="00970048">
          <w:rPr>
            <w:rFonts w:ascii="Times New Roman" w:hAnsi="Times New Roman"/>
            <w:sz w:val="24"/>
            <w:szCs w:val="24"/>
          </w:rPr>
          <w:delText>In effect, the recomm</w:delText>
        </w:r>
        <w:r w:rsidR="005A0243" w:rsidRPr="006A1E15" w:rsidDel="00970048">
          <w:rPr>
            <w:rFonts w:ascii="Times New Roman" w:hAnsi="Times New Roman"/>
            <w:sz w:val="24"/>
            <w:szCs w:val="24"/>
          </w:rPr>
          <w:delText xml:space="preserve">endation is “privacy window dressing” </w:delText>
        </w:r>
      </w:del>
      <w:ins w:id="626" w:author="Bernard" w:date="2016-12-17T13:39:00Z">
        <w:del w:id="627" w:author="kat lane" w:date="2017-11-05T11:32:00Z">
          <w:r w:rsidR="00CF1B39" w:rsidRPr="006A1E15" w:rsidDel="00970048">
            <w:rPr>
              <w:rFonts w:ascii="Times New Roman" w:hAnsi="Times New Roman"/>
              <w:sz w:val="24"/>
              <w:szCs w:val="24"/>
            </w:rPr>
            <w:delText xml:space="preserve">“privacy </w:delText>
          </w:r>
          <w:r w:rsidR="00CF1B39" w:rsidDel="00970048">
            <w:rPr>
              <w:rFonts w:ascii="Times New Roman" w:hAnsi="Times New Roman"/>
              <w:sz w:val="24"/>
              <w:szCs w:val="24"/>
            </w:rPr>
            <w:delText>theatre</w:delText>
          </w:r>
        </w:del>
      </w:ins>
      <w:ins w:id="628" w:author="Bernard" w:date="2016-12-17T13:40:00Z">
        <w:del w:id="629" w:author="kat lane" w:date="2017-11-05T11:32:00Z">
          <w:r w:rsidR="00CF1B39" w:rsidDel="00970048">
            <w:rPr>
              <w:rFonts w:ascii="Times New Roman" w:hAnsi="Times New Roman"/>
              <w:sz w:val="24"/>
              <w:szCs w:val="24"/>
            </w:rPr>
            <w:delText>”</w:delText>
          </w:r>
        </w:del>
      </w:ins>
      <w:ins w:id="630" w:author="Bernard" w:date="2016-12-17T13:39:00Z">
        <w:del w:id="631" w:author="kat lane" w:date="2017-11-05T11:32:00Z">
          <w:r w:rsidR="00CF1B39" w:rsidDel="00970048">
            <w:rPr>
              <w:rFonts w:ascii="Times New Roman" w:hAnsi="Times New Roman"/>
              <w:sz w:val="24"/>
              <w:szCs w:val="24"/>
            </w:rPr>
            <w:delText>?</w:delText>
          </w:r>
          <w:r w:rsidR="00CF1B39" w:rsidRPr="006A1E15" w:rsidDel="00970048">
            <w:rPr>
              <w:rFonts w:ascii="Times New Roman" w:hAnsi="Times New Roman"/>
              <w:sz w:val="24"/>
              <w:szCs w:val="24"/>
            </w:rPr>
            <w:delText xml:space="preserve"> </w:delText>
          </w:r>
        </w:del>
      </w:ins>
      <w:del w:id="632" w:author="kat lane" w:date="2017-11-05T11:32:00Z">
        <w:r w:rsidR="005A0243" w:rsidRPr="006A1E15" w:rsidDel="00970048">
          <w:rPr>
            <w:rFonts w:ascii="Times New Roman" w:hAnsi="Times New Roman"/>
            <w:sz w:val="24"/>
            <w:szCs w:val="24"/>
          </w:rPr>
          <w:delText>and does not offer individuals any real substantive control over their personal information.</w:delText>
        </w:r>
      </w:del>
    </w:p>
    <w:p w:rsidR="00783257" w:rsidRPr="006A1E15" w:rsidDel="00970048" w:rsidRDefault="00783257" w:rsidP="00783257">
      <w:pPr>
        <w:pStyle w:val="PlainText"/>
        <w:ind w:left="720"/>
        <w:rPr>
          <w:del w:id="633" w:author="kat lane" w:date="2017-11-05T11:32:00Z"/>
          <w:rFonts w:ascii="Times New Roman" w:hAnsi="Times New Roman"/>
          <w:sz w:val="24"/>
          <w:szCs w:val="24"/>
        </w:rPr>
      </w:pPr>
    </w:p>
    <w:p w:rsidR="00CE342B" w:rsidRPr="006A1E15" w:rsidDel="00970048" w:rsidRDefault="00CE342B" w:rsidP="00CE342B">
      <w:pPr>
        <w:pStyle w:val="PlainText"/>
        <w:rPr>
          <w:del w:id="634" w:author="kat lane" w:date="2017-11-05T11:32:00Z"/>
          <w:rFonts w:ascii="Times New Roman" w:hAnsi="Times New Roman"/>
          <w:b/>
          <w:sz w:val="24"/>
          <w:szCs w:val="24"/>
        </w:rPr>
      </w:pPr>
      <w:del w:id="635" w:author="kat lane" w:date="2017-11-05T11:32:00Z">
        <w:r w:rsidRPr="006A1E15" w:rsidDel="00970048">
          <w:rPr>
            <w:rFonts w:ascii="Times New Roman" w:hAnsi="Times New Roman"/>
            <w:b/>
            <w:sz w:val="24"/>
            <w:szCs w:val="24"/>
          </w:rPr>
          <w:delText xml:space="preserve">Recommendation: </w:delText>
        </w:r>
      </w:del>
    </w:p>
    <w:p w:rsidR="00CE342B" w:rsidRPr="006A1E15" w:rsidDel="00970048" w:rsidRDefault="00CE342B" w:rsidP="00CE342B">
      <w:pPr>
        <w:pStyle w:val="PlainText"/>
        <w:rPr>
          <w:del w:id="636" w:author="kat lane" w:date="2017-11-05T11:32:00Z"/>
          <w:rFonts w:ascii="Times New Roman" w:hAnsi="Times New Roman"/>
          <w:b/>
          <w:sz w:val="24"/>
          <w:szCs w:val="24"/>
        </w:rPr>
      </w:pPr>
    </w:p>
    <w:p w:rsidR="003E3CB6" w:rsidRPr="006A1E15" w:rsidDel="00970048" w:rsidRDefault="00CE342B" w:rsidP="00CE342B">
      <w:pPr>
        <w:pStyle w:val="PlainText"/>
        <w:rPr>
          <w:del w:id="637" w:author="kat lane" w:date="2017-11-05T11:32:00Z"/>
          <w:rFonts w:ascii="Times New Roman" w:hAnsi="Times New Roman"/>
          <w:b/>
          <w:sz w:val="24"/>
          <w:szCs w:val="24"/>
        </w:rPr>
      </w:pPr>
      <w:del w:id="638" w:author="kat lane" w:date="2017-11-05T11:32:00Z">
        <w:r w:rsidRPr="006A1E15" w:rsidDel="00970048">
          <w:rPr>
            <w:rFonts w:ascii="Times New Roman" w:hAnsi="Times New Roman"/>
            <w:b/>
            <w:sz w:val="24"/>
            <w:szCs w:val="24"/>
          </w:rPr>
          <w:delText>The comprehensive right would need to be</w:delText>
        </w:r>
        <w:r w:rsidR="003E3CB6" w:rsidRPr="006A1E15" w:rsidDel="00970048">
          <w:rPr>
            <w:rFonts w:ascii="Times New Roman" w:hAnsi="Times New Roman"/>
            <w:b/>
            <w:sz w:val="24"/>
            <w:szCs w:val="24"/>
          </w:rPr>
          <w:delText xml:space="preserve"> enhanced to include:</w:delText>
        </w:r>
      </w:del>
    </w:p>
    <w:p w:rsidR="003E3CB6" w:rsidRPr="006A1E15" w:rsidDel="00970048" w:rsidRDefault="003E3CB6" w:rsidP="00CE342B">
      <w:pPr>
        <w:pStyle w:val="PlainText"/>
        <w:rPr>
          <w:del w:id="639" w:author="kat lane" w:date="2017-11-05T11:32:00Z"/>
          <w:rFonts w:ascii="Times New Roman" w:hAnsi="Times New Roman"/>
          <w:b/>
          <w:sz w:val="24"/>
          <w:szCs w:val="24"/>
        </w:rPr>
      </w:pPr>
    </w:p>
    <w:p w:rsidR="003E3CB6" w:rsidRPr="006A1E15" w:rsidDel="00970048" w:rsidRDefault="003E3CB6" w:rsidP="003E3CB6">
      <w:pPr>
        <w:pStyle w:val="PlainText"/>
        <w:numPr>
          <w:ilvl w:val="0"/>
          <w:numId w:val="42"/>
        </w:numPr>
        <w:rPr>
          <w:del w:id="640" w:author="kat lane" w:date="2017-11-05T11:32:00Z"/>
          <w:rFonts w:ascii="Times New Roman" w:hAnsi="Times New Roman"/>
          <w:b/>
          <w:sz w:val="24"/>
          <w:szCs w:val="24"/>
        </w:rPr>
      </w:pPr>
      <w:del w:id="641" w:author="kat lane" w:date="2017-11-05T11:32:00Z">
        <w:r w:rsidRPr="006A1E15" w:rsidDel="00970048">
          <w:rPr>
            <w:rFonts w:ascii="Times New Roman" w:hAnsi="Times New Roman"/>
            <w:b/>
            <w:sz w:val="24"/>
            <w:szCs w:val="24"/>
          </w:rPr>
          <w:delText>A broad definition of personal information</w:delText>
        </w:r>
      </w:del>
      <w:ins w:id="642" w:author="Bernard" w:date="2016-12-17T13:41:00Z">
        <w:del w:id="643" w:author="kat lane" w:date="2017-11-05T11:32:00Z">
          <w:r w:rsidR="00CF1B39" w:rsidDel="00970048">
            <w:rPr>
              <w:rFonts w:ascii="Times New Roman" w:hAnsi="Times New Roman"/>
              <w:b/>
              <w:sz w:val="24"/>
              <w:szCs w:val="24"/>
            </w:rPr>
            <w:delText>, which includes different types, such as financial, health, relationship etc.</w:delText>
          </w:r>
        </w:del>
      </w:ins>
    </w:p>
    <w:p w:rsidR="003E3CB6" w:rsidRPr="006A1E15" w:rsidDel="00970048" w:rsidRDefault="003E3CB6" w:rsidP="003E3CB6">
      <w:pPr>
        <w:pStyle w:val="PlainText"/>
        <w:numPr>
          <w:ilvl w:val="0"/>
          <w:numId w:val="42"/>
        </w:numPr>
        <w:rPr>
          <w:del w:id="644" w:author="kat lane" w:date="2017-11-05T11:32:00Z"/>
          <w:rFonts w:ascii="Times New Roman" w:hAnsi="Times New Roman"/>
          <w:b/>
          <w:sz w:val="24"/>
          <w:szCs w:val="24"/>
        </w:rPr>
      </w:pPr>
      <w:del w:id="645" w:author="kat lane" w:date="2017-11-05T11:32:00Z">
        <w:r w:rsidRPr="006A1E15" w:rsidDel="00970048">
          <w:rPr>
            <w:rFonts w:ascii="Times New Roman" w:hAnsi="Times New Roman"/>
            <w:b/>
            <w:sz w:val="24"/>
            <w:szCs w:val="24"/>
          </w:rPr>
          <w:delText>Strict time frames to provide information for free (say 3 days)</w:delText>
        </w:r>
      </w:del>
    </w:p>
    <w:p w:rsidR="003E3CB6" w:rsidRPr="006A1E15" w:rsidDel="00970048" w:rsidRDefault="003E3CB6" w:rsidP="003E3CB6">
      <w:pPr>
        <w:pStyle w:val="PlainText"/>
        <w:numPr>
          <w:ilvl w:val="0"/>
          <w:numId w:val="42"/>
        </w:numPr>
        <w:rPr>
          <w:del w:id="646" w:author="kat lane" w:date="2017-11-05T11:32:00Z"/>
          <w:rFonts w:ascii="Times New Roman" w:hAnsi="Times New Roman"/>
          <w:b/>
          <w:sz w:val="24"/>
          <w:szCs w:val="24"/>
        </w:rPr>
      </w:pPr>
      <w:del w:id="647" w:author="kat lane" w:date="2017-11-05T11:32:00Z">
        <w:r w:rsidRPr="006A1E15" w:rsidDel="00970048">
          <w:rPr>
            <w:rFonts w:ascii="Times New Roman" w:hAnsi="Times New Roman"/>
            <w:b/>
            <w:sz w:val="24"/>
            <w:szCs w:val="24"/>
          </w:rPr>
          <w:delText>Personal information is only obtained when reasonably necessary</w:delText>
        </w:r>
      </w:del>
    </w:p>
    <w:p w:rsidR="003E3CB6" w:rsidRPr="006A1E15" w:rsidDel="00970048" w:rsidRDefault="003E3CB6" w:rsidP="003E3CB6">
      <w:pPr>
        <w:pStyle w:val="PlainText"/>
        <w:numPr>
          <w:ilvl w:val="0"/>
          <w:numId w:val="42"/>
        </w:numPr>
        <w:rPr>
          <w:del w:id="648" w:author="kat lane" w:date="2017-11-05T11:32:00Z"/>
          <w:rFonts w:ascii="Times New Roman" w:hAnsi="Times New Roman"/>
          <w:b/>
          <w:sz w:val="24"/>
          <w:szCs w:val="24"/>
        </w:rPr>
      </w:pPr>
      <w:del w:id="649" w:author="kat lane" w:date="2017-11-05T11:32:00Z">
        <w:r w:rsidRPr="006A1E15" w:rsidDel="00970048">
          <w:rPr>
            <w:rFonts w:ascii="Times New Roman" w:hAnsi="Times New Roman"/>
            <w:b/>
            <w:sz w:val="24"/>
            <w:szCs w:val="24"/>
          </w:rPr>
          <w:delText>Strict rights that individuals must opt-in for personal information to be shared overseas or used for marketing purposes</w:delText>
        </w:r>
      </w:del>
    </w:p>
    <w:p w:rsidR="003E3CB6" w:rsidRPr="006A1E15" w:rsidDel="00970048" w:rsidRDefault="003E3CB6" w:rsidP="003E3CB6">
      <w:pPr>
        <w:pStyle w:val="PlainText"/>
        <w:numPr>
          <w:ilvl w:val="0"/>
          <w:numId w:val="42"/>
        </w:numPr>
        <w:rPr>
          <w:del w:id="650" w:author="kat lane" w:date="2017-11-05T11:32:00Z"/>
          <w:rFonts w:ascii="Times New Roman" w:hAnsi="Times New Roman"/>
          <w:b/>
          <w:sz w:val="24"/>
          <w:szCs w:val="24"/>
        </w:rPr>
      </w:pPr>
      <w:del w:id="651" w:author="kat lane" w:date="2017-11-05T11:32:00Z">
        <w:r w:rsidRPr="006A1E15" w:rsidDel="00970048">
          <w:rPr>
            <w:rFonts w:ascii="Times New Roman" w:hAnsi="Times New Roman"/>
            <w:b/>
            <w:sz w:val="24"/>
            <w:szCs w:val="24"/>
          </w:rPr>
          <w:delText>Independent audit processes to check how personal information is stored</w:delText>
        </w:r>
      </w:del>
    </w:p>
    <w:p w:rsidR="003E3CB6" w:rsidRPr="006A1E15" w:rsidDel="00970048" w:rsidRDefault="003E3CB6" w:rsidP="003E3CB6">
      <w:pPr>
        <w:pStyle w:val="PlainText"/>
        <w:numPr>
          <w:ilvl w:val="0"/>
          <w:numId w:val="42"/>
        </w:numPr>
        <w:rPr>
          <w:del w:id="652" w:author="kat lane" w:date="2017-11-05T11:32:00Z"/>
          <w:rFonts w:ascii="Times New Roman" w:hAnsi="Times New Roman"/>
          <w:b/>
          <w:sz w:val="24"/>
          <w:szCs w:val="24"/>
        </w:rPr>
      </w:pPr>
      <w:del w:id="653" w:author="kat lane" w:date="2017-11-05T11:32:00Z">
        <w:r w:rsidRPr="006A1E15" w:rsidDel="00970048">
          <w:rPr>
            <w:rFonts w:ascii="Times New Roman" w:hAnsi="Times New Roman"/>
            <w:b/>
            <w:sz w:val="24"/>
            <w:szCs w:val="24"/>
          </w:rPr>
          <w:delText>Access to free justice for failure to provide comprehensive information on request and within time</w:delText>
        </w:r>
      </w:del>
    </w:p>
    <w:p w:rsidR="003E3CB6" w:rsidDel="00970048" w:rsidRDefault="003E3CB6" w:rsidP="003E3CB6">
      <w:pPr>
        <w:pStyle w:val="PlainText"/>
        <w:numPr>
          <w:ilvl w:val="0"/>
          <w:numId w:val="42"/>
        </w:numPr>
        <w:rPr>
          <w:ins w:id="654" w:author="Bernard" w:date="2016-12-17T13:43:00Z"/>
          <w:del w:id="655" w:author="kat lane" w:date="2017-11-05T11:32:00Z"/>
          <w:rFonts w:ascii="Times New Roman" w:hAnsi="Times New Roman"/>
          <w:b/>
          <w:sz w:val="24"/>
          <w:szCs w:val="24"/>
        </w:rPr>
      </w:pPr>
      <w:del w:id="656" w:author="kat lane" w:date="2017-11-05T11:32:00Z">
        <w:r w:rsidRPr="006A1E15" w:rsidDel="00970048">
          <w:rPr>
            <w:rFonts w:ascii="Times New Roman" w:hAnsi="Times New Roman"/>
            <w:b/>
            <w:sz w:val="24"/>
            <w:szCs w:val="24"/>
          </w:rPr>
          <w:delText xml:space="preserve">Individual control over how information is used that is beyond the scope of what the information is given for. </w:delText>
        </w:r>
      </w:del>
    </w:p>
    <w:p w:rsidR="006C45AD" w:rsidRPr="006A1E15" w:rsidDel="00970048" w:rsidRDefault="006C45AD" w:rsidP="003E3CB6">
      <w:pPr>
        <w:pStyle w:val="PlainText"/>
        <w:numPr>
          <w:ilvl w:val="0"/>
          <w:numId w:val="42"/>
        </w:numPr>
        <w:rPr>
          <w:del w:id="657" w:author="kat lane" w:date="2017-11-05T11:32:00Z"/>
          <w:rFonts w:ascii="Times New Roman" w:hAnsi="Times New Roman"/>
          <w:b/>
          <w:sz w:val="24"/>
          <w:szCs w:val="24"/>
        </w:rPr>
      </w:pPr>
      <w:ins w:id="658" w:author="Bernard" w:date="2016-12-17T13:43:00Z">
        <w:del w:id="659" w:author="kat lane" w:date="2017-11-05T11:32:00Z">
          <w:r w:rsidDel="00970048">
            <w:rPr>
              <w:rFonts w:ascii="Times New Roman" w:hAnsi="Times New Roman"/>
              <w:b/>
              <w:sz w:val="24"/>
              <w:szCs w:val="24"/>
            </w:rPr>
            <w:delText>Recognisition that different rights may apply to different types of personal information.</w:delText>
          </w:r>
        </w:del>
      </w:ins>
    </w:p>
    <w:p w:rsidR="00783257" w:rsidRPr="006A1E15" w:rsidDel="00970048" w:rsidRDefault="00783257" w:rsidP="00783257">
      <w:pPr>
        <w:pStyle w:val="PlainText"/>
        <w:rPr>
          <w:del w:id="660" w:author="kat lane" w:date="2017-11-05T11:32:00Z"/>
          <w:rFonts w:ascii="Times New Roman" w:hAnsi="Times New Roman"/>
          <w:sz w:val="24"/>
          <w:szCs w:val="24"/>
        </w:rPr>
      </w:pPr>
    </w:p>
    <w:p w:rsidR="00F036DA" w:rsidRPr="006A1E15" w:rsidDel="00970048" w:rsidRDefault="00F036DA" w:rsidP="00F036DA">
      <w:pPr>
        <w:pStyle w:val="PlainText"/>
        <w:rPr>
          <w:del w:id="661" w:author="kat lane" w:date="2017-11-05T11:32:00Z"/>
          <w:rFonts w:ascii="Times New Roman" w:hAnsi="Times New Roman"/>
          <w:sz w:val="24"/>
          <w:szCs w:val="24"/>
        </w:rPr>
      </w:pPr>
    </w:p>
    <w:p w:rsidR="00F036DA" w:rsidRPr="006A1E15" w:rsidDel="00970048" w:rsidRDefault="00033EB7" w:rsidP="00F036DA">
      <w:pPr>
        <w:pStyle w:val="PlainText"/>
        <w:rPr>
          <w:del w:id="662" w:author="kat lane" w:date="2017-11-05T11:32:00Z"/>
          <w:rFonts w:ascii="Times New Roman" w:hAnsi="Times New Roman"/>
          <w:b/>
          <w:sz w:val="24"/>
          <w:szCs w:val="24"/>
        </w:rPr>
      </w:pPr>
      <w:del w:id="663" w:author="kat lane" w:date="2017-11-05T11:32:00Z">
        <w:r w:rsidRPr="006A1E15" w:rsidDel="00970048">
          <w:rPr>
            <w:rFonts w:ascii="Times New Roman" w:hAnsi="Times New Roman"/>
            <w:b/>
            <w:sz w:val="24"/>
            <w:szCs w:val="24"/>
          </w:rPr>
          <w:delText>Data Linkages</w:delText>
        </w:r>
      </w:del>
    </w:p>
    <w:p w:rsidR="00F036DA" w:rsidRPr="006A1E15" w:rsidDel="00970048" w:rsidRDefault="00F036DA" w:rsidP="00F036DA">
      <w:pPr>
        <w:pStyle w:val="PlainText"/>
        <w:rPr>
          <w:del w:id="664" w:author="kat lane" w:date="2017-11-05T11:32:00Z"/>
          <w:rFonts w:ascii="Times New Roman" w:hAnsi="Times New Roman"/>
          <w:sz w:val="24"/>
          <w:szCs w:val="24"/>
        </w:rPr>
      </w:pPr>
    </w:p>
    <w:p w:rsidR="00F35900" w:rsidRPr="006A1E15" w:rsidDel="00970048" w:rsidRDefault="007A07CC" w:rsidP="00F036DA">
      <w:pPr>
        <w:pStyle w:val="PlainText"/>
        <w:rPr>
          <w:del w:id="665" w:author="kat lane" w:date="2017-11-05T11:32:00Z"/>
          <w:rFonts w:ascii="Times New Roman" w:hAnsi="Times New Roman"/>
          <w:sz w:val="24"/>
          <w:szCs w:val="24"/>
        </w:rPr>
      </w:pPr>
      <w:del w:id="666" w:author="kat lane" w:date="2017-11-05T11:32:00Z">
        <w:r w:rsidRPr="006A1E15" w:rsidDel="00970048">
          <w:rPr>
            <w:rFonts w:ascii="Times New Roman" w:hAnsi="Times New Roman"/>
            <w:sz w:val="24"/>
            <w:szCs w:val="24"/>
          </w:rPr>
          <w:delText xml:space="preserve">The APF opposes the use of unique ID numbers for all individuals in Australia. We </w:delText>
        </w:r>
        <w:r w:rsidR="00F35900" w:rsidRPr="006A1E15" w:rsidDel="00970048">
          <w:rPr>
            <w:rFonts w:ascii="Times New Roman" w:hAnsi="Times New Roman"/>
            <w:sz w:val="24"/>
            <w:szCs w:val="24"/>
          </w:rPr>
          <w:delText>contend that this is a Digital Australia Card. We note that Australians comprehensively rejected an Australia Card in 1980’s.</w:delText>
        </w:r>
      </w:del>
    </w:p>
    <w:p w:rsidR="00F35900" w:rsidRPr="006A1E15" w:rsidDel="00970048" w:rsidRDefault="00F35900" w:rsidP="00F036DA">
      <w:pPr>
        <w:pStyle w:val="PlainText"/>
        <w:rPr>
          <w:del w:id="667" w:author="kat lane" w:date="2017-11-05T11:32:00Z"/>
          <w:rFonts w:ascii="Times New Roman" w:hAnsi="Times New Roman"/>
          <w:sz w:val="24"/>
          <w:szCs w:val="24"/>
        </w:rPr>
      </w:pPr>
    </w:p>
    <w:p w:rsidR="00F35900" w:rsidRPr="006A1E15" w:rsidDel="00970048" w:rsidRDefault="00F35900" w:rsidP="00F036DA">
      <w:pPr>
        <w:pStyle w:val="PlainText"/>
        <w:rPr>
          <w:del w:id="668" w:author="kat lane" w:date="2017-11-05T11:32:00Z"/>
          <w:rFonts w:ascii="Times New Roman" w:hAnsi="Times New Roman"/>
          <w:b/>
          <w:sz w:val="24"/>
          <w:szCs w:val="24"/>
        </w:rPr>
      </w:pPr>
      <w:del w:id="669" w:author="kat lane" w:date="2017-11-05T11:32:00Z">
        <w:r w:rsidRPr="006A1E15" w:rsidDel="00970048">
          <w:rPr>
            <w:rFonts w:ascii="Times New Roman" w:hAnsi="Times New Roman"/>
            <w:b/>
            <w:sz w:val="24"/>
            <w:szCs w:val="24"/>
          </w:rPr>
          <w:delText>Recommendation:</w:delText>
        </w:r>
        <w:r w:rsidRPr="006A1E15" w:rsidDel="00970048">
          <w:rPr>
            <w:rFonts w:ascii="Times New Roman" w:hAnsi="Times New Roman"/>
            <w:b/>
            <w:sz w:val="24"/>
            <w:szCs w:val="24"/>
          </w:rPr>
          <w:br/>
        </w:r>
      </w:del>
    </w:p>
    <w:p w:rsidR="00F35900" w:rsidRPr="006A1E15" w:rsidDel="00970048" w:rsidRDefault="00F35900" w:rsidP="00F036DA">
      <w:pPr>
        <w:pStyle w:val="PlainText"/>
        <w:rPr>
          <w:del w:id="670" w:author="kat lane" w:date="2017-11-05T11:32:00Z"/>
          <w:rFonts w:ascii="Times New Roman" w:hAnsi="Times New Roman"/>
          <w:b/>
          <w:sz w:val="24"/>
          <w:szCs w:val="24"/>
        </w:rPr>
      </w:pPr>
      <w:del w:id="671" w:author="kat lane" w:date="2017-11-05T11:32:00Z">
        <w:r w:rsidRPr="006A1E15" w:rsidDel="00970048">
          <w:rPr>
            <w:rFonts w:ascii="Times New Roman" w:hAnsi="Times New Roman"/>
            <w:b/>
            <w:sz w:val="24"/>
            <w:szCs w:val="24"/>
          </w:rPr>
          <w:delText>There should never be a unique identifier used for each individual Australian</w:delText>
        </w:r>
      </w:del>
    </w:p>
    <w:p w:rsidR="00F35900" w:rsidRPr="006A1E15" w:rsidDel="00970048" w:rsidRDefault="00F35900" w:rsidP="00F036DA">
      <w:pPr>
        <w:pStyle w:val="PlainText"/>
        <w:rPr>
          <w:del w:id="672" w:author="kat lane" w:date="2017-11-05T11:32:00Z"/>
          <w:rFonts w:ascii="Times New Roman" w:hAnsi="Times New Roman"/>
          <w:b/>
          <w:sz w:val="24"/>
          <w:szCs w:val="24"/>
        </w:rPr>
      </w:pPr>
    </w:p>
    <w:p w:rsidR="00F35900" w:rsidRPr="006A1E15" w:rsidDel="00970048" w:rsidRDefault="00F35900" w:rsidP="00F036DA">
      <w:pPr>
        <w:pStyle w:val="PlainText"/>
        <w:rPr>
          <w:del w:id="673" w:author="kat lane" w:date="2017-11-05T11:32:00Z"/>
          <w:rFonts w:ascii="Times New Roman" w:hAnsi="Times New Roman"/>
          <w:sz w:val="24"/>
          <w:szCs w:val="24"/>
          <w:u w:val="single"/>
        </w:rPr>
      </w:pPr>
      <w:del w:id="674" w:author="kat lane" w:date="2017-11-05T11:32:00Z">
        <w:r w:rsidRPr="006A1E15" w:rsidDel="00970048">
          <w:rPr>
            <w:rFonts w:ascii="Times New Roman" w:hAnsi="Times New Roman"/>
            <w:sz w:val="24"/>
            <w:szCs w:val="24"/>
            <w:u w:val="single"/>
          </w:rPr>
          <w:delText>Statistical Linkage Keys</w:delText>
        </w:r>
      </w:del>
    </w:p>
    <w:p w:rsidR="00F35900" w:rsidRPr="006A1E15" w:rsidDel="00970048" w:rsidRDefault="00F35900" w:rsidP="00F036DA">
      <w:pPr>
        <w:pStyle w:val="PlainText"/>
        <w:rPr>
          <w:del w:id="675" w:author="kat lane" w:date="2017-11-05T11:32:00Z"/>
          <w:rFonts w:ascii="Times New Roman" w:hAnsi="Times New Roman"/>
          <w:sz w:val="24"/>
          <w:szCs w:val="24"/>
        </w:rPr>
      </w:pPr>
    </w:p>
    <w:p w:rsidR="00F036DA" w:rsidRPr="006A1E15" w:rsidDel="00970048" w:rsidRDefault="00F036DA" w:rsidP="00F036DA">
      <w:pPr>
        <w:pStyle w:val="PlainText"/>
        <w:rPr>
          <w:del w:id="676" w:author="kat lane" w:date="2017-11-05T11:32:00Z"/>
          <w:rFonts w:ascii="Times New Roman" w:hAnsi="Times New Roman"/>
          <w:sz w:val="24"/>
          <w:szCs w:val="24"/>
        </w:rPr>
      </w:pPr>
      <w:del w:id="677" w:author="kat lane" w:date="2017-11-05T11:32:00Z">
        <w:r w:rsidRPr="006A1E15" w:rsidDel="00970048">
          <w:rPr>
            <w:rFonts w:ascii="Times New Roman" w:hAnsi="Times New Roman"/>
            <w:sz w:val="24"/>
            <w:szCs w:val="24"/>
          </w:rPr>
          <w:delText>The go</w:delText>
        </w:r>
        <w:r w:rsidR="00F35900" w:rsidRPr="006A1E15" w:rsidDel="00970048">
          <w:rPr>
            <w:rFonts w:ascii="Times New Roman" w:hAnsi="Times New Roman"/>
            <w:sz w:val="24"/>
            <w:szCs w:val="24"/>
          </w:rPr>
          <w:delText>vernment is increasingly using a Statistical Linkage Key</w:delText>
        </w:r>
        <w:r w:rsidRPr="006A1E15" w:rsidDel="00970048">
          <w:rPr>
            <w:rFonts w:ascii="Times New Roman" w:hAnsi="Times New Roman"/>
            <w:sz w:val="24"/>
            <w:szCs w:val="24"/>
          </w:rPr>
          <w:delText xml:space="preserve"> for individuals using government services. Both health and social services use this key. The SLK is supposed to be anonymous</w:delText>
        </w:r>
        <w:r w:rsidR="00F35900" w:rsidRPr="006A1E15" w:rsidDel="00970048">
          <w:rPr>
            <w:rFonts w:ascii="Times New Roman" w:hAnsi="Times New Roman"/>
            <w:sz w:val="24"/>
            <w:szCs w:val="24"/>
          </w:rPr>
          <w:delText xml:space="preserve"> and de-identified</w:delText>
        </w:r>
      </w:del>
      <w:ins w:id="678" w:author="Peter Clarke" w:date="2016-12-18T15:51:00Z">
        <w:del w:id="679" w:author="kat lane" w:date="2017-11-05T11:32:00Z">
          <w:r w:rsidR="00FB7ED7" w:rsidDel="00970048">
            <w:rPr>
              <w:rFonts w:ascii="Times New Roman" w:hAnsi="Times New Roman"/>
              <w:sz w:val="24"/>
              <w:szCs w:val="24"/>
            </w:rPr>
            <w:delText xml:space="preserve">, </w:delText>
          </w:r>
        </w:del>
      </w:ins>
      <w:del w:id="680" w:author="kat lane" w:date="2017-11-05T11:32:00Z">
        <w:r w:rsidRPr="006A1E15" w:rsidDel="00970048">
          <w:rPr>
            <w:rFonts w:ascii="Times New Roman" w:hAnsi="Times New Roman"/>
            <w:sz w:val="24"/>
            <w:szCs w:val="24"/>
          </w:rPr>
          <w:delText xml:space="preserve"> </w:delText>
        </w:r>
        <w:r w:rsidR="00F35900" w:rsidRPr="006A1E15" w:rsidDel="00970048">
          <w:rPr>
            <w:rFonts w:ascii="Times New Roman" w:hAnsi="Times New Roman"/>
            <w:sz w:val="24"/>
            <w:szCs w:val="24"/>
          </w:rPr>
          <w:delText>(but is not</w:delText>
        </w:r>
      </w:del>
      <w:ins w:id="681" w:author="Peter Clarke" w:date="2016-12-18T15:51:00Z">
        <w:del w:id="682" w:author="kat lane" w:date="2017-11-05T11:32:00Z">
          <w:r w:rsidR="00FB7ED7" w:rsidDel="00970048">
            <w:rPr>
              <w:rFonts w:ascii="Times New Roman" w:hAnsi="Times New Roman"/>
              <w:sz w:val="24"/>
              <w:szCs w:val="24"/>
            </w:rPr>
            <w:delText xml:space="preserve">.  </w:delText>
          </w:r>
        </w:del>
      </w:ins>
      <w:del w:id="683" w:author="kat lane" w:date="2017-11-05T11:32:00Z">
        <w:r w:rsidR="00F35900" w:rsidRPr="006A1E15" w:rsidDel="00970048">
          <w:rPr>
            <w:rFonts w:ascii="Times New Roman" w:hAnsi="Times New Roman"/>
            <w:sz w:val="24"/>
            <w:szCs w:val="24"/>
          </w:rPr>
          <w:delText xml:space="preserve">) </w:delText>
        </w:r>
        <w:r w:rsidRPr="006A1E15" w:rsidDel="00970048">
          <w:rPr>
            <w:rFonts w:ascii="Times New Roman" w:hAnsi="Times New Roman"/>
            <w:sz w:val="24"/>
            <w:szCs w:val="24"/>
          </w:rPr>
          <w:delText>and w</w:delText>
        </w:r>
      </w:del>
      <w:ins w:id="684" w:author="Peter Clarke" w:date="2016-12-18T15:51:00Z">
        <w:del w:id="685" w:author="kat lane" w:date="2017-11-05T11:32:00Z">
          <w:r w:rsidR="00FB7ED7" w:rsidDel="00970048">
            <w:rPr>
              <w:rFonts w:ascii="Times New Roman" w:hAnsi="Times New Roman"/>
              <w:sz w:val="24"/>
              <w:szCs w:val="24"/>
            </w:rPr>
            <w:delText>W</w:delText>
          </w:r>
        </w:del>
      </w:ins>
      <w:del w:id="686" w:author="kat lane" w:date="2017-11-05T11:32:00Z">
        <w:r w:rsidRPr="006A1E15" w:rsidDel="00970048">
          <w:rPr>
            <w:rFonts w:ascii="Times New Roman" w:hAnsi="Times New Roman"/>
            <w:sz w:val="24"/>
            <w:szCs w:val="24"/>
          </w:rPr>
          <w:delText>e understand it is a combination of part of la</w:delText>
        </w:r>
        <w:r w:rsidR="00F35900" w:rsidRPr="006A1E15" w:rsidDel="00970048">
          <w:rPr>
            <w:rFonts w:ascii="Times New Roman" w:hAnsi="Times New Roman"/>
            <w:sz w:val="24"/>
            <w:szCs w:val="24"/>
          </w:rPr>
          <w:delText xml:space="preserve">st name, part of first name, </w:delText>
        </w:r>
        <w:r w:rsidRPr="006A1E15" w:rsidDel="00970048">
          <w:rPr>
            <w:rFonts w:ascii="Times New Roman" w:hAnsi="Times New Roman"/>
            <w:sz w:val="24"/>
            <w:szCs w:val="24"/>
          </w:rPr>
          <w:delText>date of birth</w:delText>
        </w:r>
        <w:r w:rsidR="00F35900" w:rsidRPr="006A1E15" w:rsidDel="00970048">
          <w:rPr>
            <w:rFonts w:ascii="Times New Roman" w:hAnsi="Times New Roman"/>
            <w:sz w:val="24"/>
            <w:szCs w:val="24"/>
          </w:rPr>
          <w:delText xml:space="preserve"> and gender</w:delText>
        </w:r>
        <w:r w:rsidRPr="006A1E15" w:rsidDel="00970048">
          <w:rPr>
            <w:rFonts w:ascii="Times New Roman" w:hAnsi="Times New Roman"/>
            <w:sz w:val="24"/>
            <w:szCs w:val="24"/>
          </w:rPr>
          <w:delText>.</w:delText>
        </w:r>
        <w:r w:rsidR="00F35900" w:rsidRPr="006A1E15" w:rsidDel="00970048">
          <w:rPr>
            <w:rFonts w:ascii="Times New Roman" w:hAnsi="Times New Roman"/>
            <w:sz w:val="24"/>
            <w:szCs w:val="24"/>
          </w:rPr>
          <w:delText xml:space="preserve"> For example, the Department of Social Services used a Data Exchange protocol which is published at </w:delText>
        </w:r>
        <w:r w:rsidR="00AE35E2" w:rsidDel="00970048">
          <w:fldChar w:fldCharType="begin"/>
        </w:r>
        <w:r w:rsidR="00AE35E2" w:rsidDel="00970048">
          <w:delInstrText xml:space="preserve"> HYPERLINK "https://dex.dss.gov.au/policy-guidance/dex_data_exchange_protocols/" </w:delInstrText>
        </w:r>
        <w:r w:rsidR="00AE35E2" w:rsidDel="00970048">
          <w:fldChar w:fldCharType="separate"/>
        </w:r>
        <w:r w:rsidR="00F35900" w:rsidRPr="006A1E15" w:rsidDel="00970048">
          <w:rPr>
            <w:rStyle w:val="Hyperlink"/>
            <w:rFonts w:ascii="Times New Roman" w:hAnsi="Times New Roman"/>
            <w:sz w:val="24"/>
            <w:szCs w:val="24"/>
          </w:rPr>
          <w:delText>https://dex.dss.gov.au/policy-guidance/dex_data_exchange_protocols/</w:delText>
        </w:r>
        <w:r w:rsidR="00AE35E2" w:rsidDel="00970048">
          <w:rPr>
            <w:rStyle w:val="Hyperlink"/>
            <w:rFonts w:ascii="Times New Roman" w:hAnsi="Times New Roman"/>
            <w:sz w:val="24"/>
            <w:szCs w:val="24"/>
          </w:rPr>
          <w:fldChar w:fldCharType="end"/>
        </w:r>
        <w:r w:rsidR="00F35900" w:rsidRPr="006A1E15" w:rsidDel="00970048">
          <w:rPr>
            <w:rFonts w:ascii="Times New Roman" w:hAnsi="Times New Roman"/>
            <w:sz w:val="24"/>
            <w:szCs w:val="24"/>
          </w:rPr>
          <w:delText xml:space="preserve">. </w:delText>
        </w:r>
        <w:r w:rsidRPr="006A1E15" w:rsidDel="00970048">
          <w:rPr>
            <w:rFonts w:ascii="Times New Roman" w:hAnsi="Times New Roman"/>
            <w:sz w:val="24"/>
            <w:szCs w:val="24"/>
          </w:rPr>
          <w:delText xml:space="preserve"> </w:delText>
        </w:r>
      </w:del>
    </w:p>
    <w:p w:rsidR="00F036DA" w:rsidRPr="006A1E15" w:rsidDel="00970048" w:rsidRDefault="00F036DA" w:rsidP="00F036DA">
      <w:pPr>
        <w:pStyle w:val="PlainText"/>
        <w:rPr>
          <w:del w:id="687" w:author="kat lane" w:date="2017-11-05T11:32:00Z"/>
          <w:rFonts w:ascii="Times New Roman" w:hAnsi="Times New Roman"/>
          <w:sz w:val="24"/>
          <w:szCs w:val="24"/>
        </w:rPr>
      </w:pPr>
    </w:p>
    <w:p w:rsidR="00631316" w:rsidRPr="006A1E15" w:rsidDel="00970048" w:rsidRDefault="00631316" w:rsidP="00631316">
      <w:pPr>
        <w:rPr>
          <w:del w:id="688" w:author="kat lane" w:date="2017-11-05T11:32:00Z"/>
          <w:rFonts w:ascii="Times New Roman" w:hAnsi="Times New Roman"/>
          <w:sz w:val="24"/>
          <w:szCs w:val="24"/>
        </w:rPr>
      </w:pPr>
      <w:del w:id="689" w:author="kat lane" w:date="2017-11-05T11:32:00Z">
        <w:r w:rsidRPr="006A1E15" w:rsidDel="00970048">
          <w:rPr>
            <w:rFonts w:ascii="Times New Roman" w:hAnsi="Times New Roman"/>
            <w:sz w:val="24"/>
            <w:szCs w:val="24"/>
          </w:rPr>
          <w:delText>The SLK contains personal information, at least partially, in the clear. It is not an encrypted key.  It is purported in the DEX protocol that the use of the SLK is an effective means of de-identification. We contend that the SLK is easily re-identifiable now with current technology.</w:delText>
        </w:r>
      </w:del>
    </w:p>
    <w:p w:rsidR="00F35900" w:rsidRPr="006A1E15" w:rsidDel="00970048" w:rsidRDefault="00F35900" w:rsidP="00631316">
      <w:pPr>
        <w:rPr>
          <w:del w:id="690" w:author="kat lane" w:date="2017-11-05T11:32:00Z"/>
          <w:rFonts w:ascii="Times New Roman" w:hAnsi="Times New Roman"/>
          <w:sz w:val="24"/>
          <w:szCs w:val="24"/>
        </w:rPr>
      </w:pPr>
    </w:p>
    <w:p w:rsidR="00631316" w:rsidRPr="006A1E15" w:rsidDel="00970048" w:rsidRDefault="00631316" w:rsidP="00631316">
      <w:pPr>
        <w:rPr>
          <w:del w:id="691" w:author="kat lane" w:date="2017-11-05T11:32:00Z"/>
          <w:rFonts w:ascii="Times New Roman" w:hAnsi="Times New Roman"/>
          <w:sz w:val="24"/>
          <w:szCs w:val="24"/>
        </w:rPr>
      </w:pPr>
      <w:del w:id="692" w:author="kat lane" w:date="2017-11-05T11:32:00Z">
        <w:r w:rsidRPr="006A1E15" w:rsidDel="00970048">
          <w:rPr>
            <w:rFonts w:ascii="Times New Roman" w:hAnsi="Times New Roman"/>
            <w:sz w:val="24"/>
            <w:szCs w:val="24"/>
          </w:rPr>
          <w:delText>Currently, personal information is provided to the DSS from a wide range of community organisations and the DSS then turns that information into a SLK.</w:delText>
        </w:r>
        <w:r w:rsidR="00F35900" w:rsidRPr="006A1E15" w:rsidDel="00970048">
          <w:rPr>
            <w:rFonts w:ascii="Times New Roman" w:hAnsi="Times New Roman"/>
            <w:sz w:val="24"/>
            <w:szCs w:val="24"/>
          </w:rPr>
          <w:delText xml:space="preserve"> Similarly in health, data is gathered then turned into a SLK.</w:delText>
        </w:r>
      </w:del>
    </w:p>
    <w:p w:rsidR="00F35900" w:rsidRPr="006A1E15" w:rsidDel="00970048" w:rsidRDefault="00F35900" w:rsidP="00631316">
      <w:pPr>
        <w:rPr>
          <w:del w:id="693" w:author="kat lane" w:date="2017-11-05T11:32:00Z"/>
          <w:rFonts w:ascii="Times New Roman" w:hAnsi="Times New Roman"/>
          <w:sz w:val="24"/>
          <w:szCs w:val="24"/>
        </w:rPr>
      </w:pPr>
    </w:p>
    <w:p w:rsidR="00F35900" w:rsidRPr="006A1E15" w:rsidDel="00970048" w:rsidRDefault="00F35900" w:rsidP="00631316">
      <w:pPr>
        <w:rPr>
          <w:del w:id="694" w:author="kat lane" w:date="2017-11-05T11:32:00Z"/>
          <w:rFonts w:ascii="Times New Roman" w:hAnsi="Times New Roman"/>
          <w:sz w:val="24"/>
          <w:szCs w:val="24"/>
        </w:rPr>
      </w:pPr>
      <w:del w:id="695" w:author="kat lane" w:date="2017-11-05T11:32:00Z">
        <w:r w:rsidRPr="006A1E15" w:rsidDel="00970048">
          <w:rPr>
            <w:rFonts w:ascii="Times New Roman" w:hAnsi="Times New Roman"/>
            <w:sz w:val="24"/>
            <w:szCs w:val="24"/>
          </w:rPr>
          <w:delText>The purpose of the SLK is to be used in data linkages both in research and evaluation. The problem is that the fundamental assumption underlying the data sharing (being that the SLK is anonymous) is wrong.</w:delText>
        </w:r>
        <w:r w:rsidR="006A1E15" w:rsidRPr="006A1E15" w:rsidDel="00970048">
          <w:rPr>
            <w:rFonts w:ascii="Times New Roman" w:hAnsi="Times New Roman"/>
            <w:sz w:val="24"/>
            <w:szCs w:val="24"/>
          </w:rPr>
          <w:delText xml:space="preserve"> This means that any Privacy Impact Assessment is flawed as it has not evaluated the risks, the community thinks they are protected when they aren’t, and individuals are at real risk of harm when the data is re-identified.</w:delText>
        </w:r>
      </w:del>
    </w:p>
    <w:p w:rsidR="00F35900" w:rsidRPr="006A1E15" w:rsidDel="00970048" w:rsidRDefault="00F35900" w:rsidP="00631316">
      <w:pPr>
        <w:rPr>
          <w:del w:id="696" w:author="kat lane" w:date="2017-11-05T11:32:00Z"/>
          <w:rFonts w:ascii="Times New Roman" w:hAnsi="Times New Roman"/>
          <w:sz w:val="24"/>
          <w:szCs w:val="24"/>
        </w:rPr>
      </w:pPr>
    </w:p>
    <w:p w:rsidR="003E3CB6" w:rsidRPr="006A1E15" w:rsidDel="00970048" w:rsidRDefault="003E3CB6" w:rsidP="00631316">
      <w:pPr>
        <w:rPr>
          <w:del w:id="697" w:author="kat lane" w:date="2017-11-05T11:32:00Z"/>
          <w:rFonts w:ascii="Times New Roman" w:hAnsi="Times New Roman"/>
          <w:sz w:val="24"/>
          <w:szCs w:val="24"/>
        </w:rPr>
      </w:pPr>
    </w:p>
    <w:p w:rsidR="00631316" w:rsidRPr="006A1E15" w:rsidDel="00970048" w:rsidRDefault="00631316" w:rsidP="00631316">
      <w:pPr>
        <w:rPr>
          <w:del w:id="698" w:author="kat lane" w:date="2017-11-05T11:32:00Z"/>
          <w:rFonts w:ascii="Times New Roman" w:hAnsi="Times New Roman"/>
          <w:b/>
          <w:sz w:val="24"/>
          <w:szCs w:val="24"/>
        </w:rPr>
      </w:pPr>
      <w:del w:id="699" w:author="kat lane" w:date="2017-11-05T11:32:00Z">
        <w:r w:rsidRPr="006A1E15" w:rsidDel="00970048">
          <w:rPr>
            <w:rFonts w:ascii="Times New Roman" w:hAnsi="Times New Roman"/>
            <w:b/>
            <w:sz w:val="24"/>
            <w:szCs w:val="24"/>
          </w:rPr>
          <w:delText>Recommendations:</w:delText>
        </w:r>
      </w:del>
    </w:p>
    <w:p w:rsidR="00631316" w:rsidRPr="006A1E15" w:rsidDel="00970048" w:rsidRDefault="00631316" w:rsidP="00631316">
      <w:pPr>
        <w:pStyle w:val="ColorfulList-Accent11"/>
        <w:widowControl/>
        <w:numPr>
          <w:ilvl w:val="0"/>
          <w:numId w:val="37"/>
        </w:numPr>
        <w:pBdr>
          <w:top w:val="nil"/>
          <w:left w:val="nil"/>
          <w:bottom w:val="nil"/>
          <w:right w:val="nil"/>
          <w:between w:val="nil"/>
          <w:bar w:val="nil"/>
        </w:pBdr>
        <w:spacing w:after="200" w:line="276" w:lineRule="auto"/>
        <w:rPr>
          <w:del w:id="700" w:author="kat lane" w:date="2017-11-05T11:32:00Z"/>
          <w:rFonts w:ascii="Times New Roman" w:hAnsi="Times New Roman"/>
          <w:b/>
          <w:sz w:val="24"/>
          <w:szCs w:val="24"/>
        </w:rPr>
      </w:pPr>
      <w:del w:id="701" w:author="kat lane" w:date="2017-11-05T11:32:00Z">
        <w:r w:rsidRPr="006A1E15" w:rsidDel="00970048">
          <w:rPr>
            <w:rFonts w:ascii="Times New Roman" w:hAnsi="Times New Roman"/>
            <w:b/>
            <w:sz w:val="24"/>
            <w:szCs w:val="24"/>
          </w:rPr>
          <w:delText>Personal information should only be obtained when completely necessary</w:delText>
        </w:r>
      </w:del>
    </w:p>
    <w:p w:rsidR="003E3CB6" w:rsidRPr="006A1E15" w:rsidDel="00970048" w:rsidRDefault="00631316" w:rsidP="00631316">
      <w:pPr>
        <w:pStyle w:val="ColorfulList-Accent11"/>
        <w:widowControl/>
        <w:numPr>
          <w:ilvl w:val="0"/>
          <w:numId w:val="37"/>
        </w:numPr>
        <w:pBdr>
          <w:top w:val="nil"/>
          <w:left w:val="nil"/>
          <w:bottom w:val="nil"/>
          <w:right w:val="nil"/>
          <w:between w:val="nil"/>
          <w:bar w:val="nil"/>
        </w:pBdr>
        <w:spacing w:after="200" w:line="276" w:lineRule="auto"/>
        <w:rPr>
          <w:del w:id="702" w:author="kat lane" w:date="2017-11-05T11:32:00Z"/>
          <w:rFonts w:ascii="Times New Roman" w:hAnsi="Times New Roman"/>
          <w:b/>
          <w:sz w:val="24"/>
          <w:szCs w:val="24"/>
        </w:rPr>
      </w:pPr>
      <w:del w:id="703" w:author="kat lane" w:date="2017-11-05T11:32:00Z">
        <w:r w:rsidRPr="006A1E15" w:rsidDel="00970048">
          <w:rPr>
            <w:rFonts w:ascii="Times New Roman" w:hAnsi="Times New Roman"/>
            <w:b/>
            <w:sz w:val="24"/>
            <w:szCs w:val="24"/>
          </w:rPr>
          <w:delText>Individuals should be able to access Government funded community services</w:delText>
        </w:r>
        <w:r w:rsidR="006A1E15" w:rsidRPr="006A1E15" w:rsidDel="00970048">
          <w:rPr>
            <w:rFonts w:ascii="Times New Roman" w:hAnsi="Times New Roman"/>
            <w:b/>
            <w:sz w:val="24"/>
            <w:szCs w:val="24"/>
          </w:rPr>
          <w:delText xml:space="preserve"> </w:delText>
        </w:r>
        <w:r w:rsidRPr="006A1E15" w:rsidDel="00970048">
          <w:rPr>
            <w:rFonts w:ascii="Times New Roman" w:hAnsi="Times New Roman"/>
            <w:b/>
            <w:sz w:val="24"/>
            <w:szCs w:val="24"/>
          </w:rPr>
          <w:delText>without a requirement to provide personal information to the Government as a condition of the service</w:delText>
        </w:r>
      </w:del>
    </w:p>
    <w:p w:rsidR="00277F69" w:rsidRPr="006A1E15" w:rsidDel="00970048" w:rsidRDefault="00631316" w:rsidP="00631316">
      <w:pPr>
        <w:pStyle w:val="ColorfulList-Accent11"/>
        <w:widowControl/>
        <w:numPr>
          <w:ilvl w:val="0"/>
          <w:numId w:val="37"/>
        </w:numPr>
        <w:pBdr>
          <w:top w:val="nil"/>
          <w:left w:val="nil"/>
          <w:bottom w:val="nil"/>
          <w:right w:val="nil"/>
          <w:between w:val="nil"/>
          <w:bar w:val="nil"/>
        </w:pBdr>
        <w:spacing w:after="200" w:line="276" w:lineRule="auto"/>
        <w:rPr>
          <w:del w:id="704" w:author="kat lane" w:date="2017-11-05T11:32:00Z"/>
          <w:rFonts w:ascii="Times New Roman" w:hAnsi="Times New Roman"/>
          <w:b/>
          <w:sz w:val="24"/>
          <w:szCs w:val="24"/>
        </w:rPr>
      </w:pPr>
      <w:del w:id="705" w:author="kat lane" w:date="2017-11-05T11:32:00Z">
        <w:r w:rsidRPr="006A1E15" w:rsidDel="00970048">
          <w:rPr>
            <w:rFonts w:ascii="Times New Roman" w:hAnsi="Times New Roman"/>
            <w:b/>
            <w:sz w:val="24"/>
            <w:szCs w:val="24"/>
          </w:rPr>
          <w:delText>The Statistical Linkage Key is abandoned due to the real risk of re-identification</w:delText>
        </w:r>
      </w:del>
    </w:p>
    <w:p w:rsidR="00277F69" w:rsidRPr="006A1E15" w:rsidDel="00970048" w:rsidRDefault="00277F69" w:rsidP="00F036DA">
      <w:pPr>
        <w:pStyle w:val="PlainText"/>
        <w:rPr>
          <w:del w:id="706" w:author="kat lane" w:date="2017-11-05T11:32:00Z"/>
          <w:rFonts w:ascii="Times New Roman" w:hAnsi="Times New Roman"/>
          <w:sz w:val="24"/>
          <w:szCs w:val="24"/>
        </w:rPr>
      </w:pPr>
    </w:p>
    <w:p w:rsidR="006A1E15" w:rsidRPr="006A1E15" w:rsidDel="00970048" w:rsidRDefault="006A1E15" w:rsidP="00F036DA">
      <w:pPr>
        <w:pStyle w:val="PlainText"/>
        <w:rPr>
          <w:del w:id="707" w:author="kat lane" w:date="2017-11-05T11:32:00Z"/>
          <w:rFonts w:ascii="Times New Roman" w:hAnsi="Times New Roman"/>
          <w:b/>
          <w:sz w:val="24"/>
          <w:szCs w:val="24"/>
        </w:rPr>
      </w:pPr>
      <w:del w:id="708" w:author="kat lane" w:date="2017-11-05T11:32:00Z">
        <w:r w:rsidRPr="006A1E15" w:rsidDel="00970048">
          <w:rPr>
            <w:rFonts w:ascii="Times New Roman" w:hAnsi="Times New Roman"/>
            <w:b/>
            <w:sz w:val="24"/>
            <w:szCs w:val="24"/>
          </w:rPr>
          <w:delText>Health Data</w:delText>
        </w:r>
      </w:del>
    </w:p>
    <w:p w:rsidR="006A1E15" w:rsidRPr="006A1E15" w:rsidDel="00970048" w:rsidRDefault="006A1E15" w:rsidP="00F036DA">
      <w:pPr>
        <w:pStyle w:val="PlainText"/>
        <w:rPr>
          <w:del w:id="709" w:author="kat lane" w:date="2017-11-05T11:32:00Z"/>
          <w:rFonts w:ascii="Times New Roman" w:hAnsi="Times New Roman"/>
          <w:b/>
          <w:sz w:val="24"/>
          <w:szCs w:val="24"/>
        </w:rPr>
      </w:pPr>
    </w:p>
    <w:p w:rsidR="006C45AD" w:rsidDel="00970048" w:rsidRDefault="006A1E15" w:rsidP="006A1E15">
      <w:pPr>
        <w:rPr>
          <w:ins w:id="710" w:author="Bernard" w:date="2016-12-17T13:45:00Z"/>
          <w:del w:id="711" w:author="kat lane" w:date="2017-11-05T11:32:00Z"/>
          <w:rFonts w:ascii="Times New Roman" w:hAnsi="Times New Roman"/>
          <w:sz w:val="24"/>
          <w:szCs w:val="24"/>
        </w:rPr>
      </w:pPr>
      <w:del w:id="712" w:author="kat lane" w:date="2017-11-05T11:32:00Z">
        <w:r w:rsidRPr="006A1E15" w:rsidDel="00970048">
          <w:rPr>
            <w:rFonts w:ascii="Times New Roman" w:hAnsi="Times New Roman"/>
            <w:sz w:val="24"/>
            <w:szCs w:val="24"/>
          </w:rPr>
          <w:delText>Health Data is a very complex and volatile subject</w:delText>
        </w:r>
      </w:del>
      <w:ins w:id="713" w:author="Bernard" w:date="2016-12-17T13:44:00Z">
        <w:del w:id="714" w:author="kat lane" w:date="2017-11-05T11:32:00Z">
          <w:r w:rsidR="006C45AD" w:rsidDel="00970048">
            <w:rPr>
              <w:rFonts w:ascii="Times New Roman" w:hAnsi="Times New Roman"/>
              <w:sz w:val="24"/>
              <w:szCs w:val="24"/>
            </w:rPr>
            <w:delText xml:space="preserve"> and deserves specific treatment and protection</w:delText>
          </w:r>
        </w:del>
      </w:ins>
      <w:del w:id="715" w:author="kat lane" w:date="2017-11-05T11:32:00Z">
        <w:r w:rsidRPr="006A1E15" w:rsidDel="00970048">
          <w:rPr>
            <w:rFonts w:ascii="Times New Roman" w:hAnsi="Times New Roman"/>
            <w:sz w:val="24"/>
            <w:szCs w:val="24"/>
          </w:rPr>
          <w:delText>.</w:delText>
        </w:r>
      </w:del>
    </w:p>
    <w:p w:rsidR="006A1E15" w:rsidDel="00970048" w:rsidRDefault="006A1E15" w:rsidP="006A1E15">
      <w:pPr>
        <w:rPr>
          <w:ins w:id="716" w:author="Bernard" w:date="2016-12-17T13:45:00Z"/>
          <w:del w:id="717" w:author="kat lane" w:date="2017-11-05T11:32:00Z"/>
          <w:rFonts w:ascii="Times New Roman" w:hAnsi="Times New Roman"/>
          <w:sz w:val="24"/>
          <w:szCs w:val="24"/>
        </w:rPr>
      </w:pPr>
      <w:del w:id="718" w:author="kat lane" w:date="2017-11-05T11:32:00Z">
        <w:r w:rsidRPr="006A1E15" w:rsidDel="00970048">
          <w:rPr>
            <w:rFonts w:ascii="Times New Roman" w:hAnsi="Times New Roman"/>
            <w:sz w:val="24"/>
            <w:szCs w:val="24"/>
          </w:rPr>
          <w:delText xml:space="preserve"> Technologies such as eHealth and the Internet of Things (IoT) are enabling the creation and storage of vastly more personal data than ever before. Initiatives such as the Federal Government’s My Health Record are collecting and aggregating large amounts of patient data, often without their explicit consent.</w:delText>
        </w:r>
      </w:del>
    </w:p>
    <w:p w:rsidR="006C45AD" w:rsidRPr="006A1E15" w:rsidDel="00970048" w:rsidRDefault="006C45AD" w:rsidP="006A1E15">
      <w:pPr>
        <w:rPr>
          <w:del w:id="719" w:author="kat lane" w:date="2017-11-05T11:32:00Z"/>
          <w:rFonts w:ascii="Times New Roman" w:hAnsi="Times New Roman"/>
          <w:sz w:val="24"/>
          <w:szCs w:val="24"/>
        </w:rPr>
      </w:pPr>
    </w:p>
    <w:p w:rsidR="006A1E15" w:rsidDel="00970048" w:rsidRDefault="006A1E15" w:rsidP="006A1E15">
      <w:pPr>
        <w:rPr>
          <w:ins w:id="720" w:author="Bernard" w:date="2016-12-17T13:45:00Z"/>
          <w:del w:id="721" w:author="kat lane" w:date="2017-11-05T11:32:00Z"/>
          <w:rFonts w:ascii="Times New Roman" w:hAnsi="Times New Roman"/>
          <w:sz w:val="24"/>
          <w:szCs w:val="24"/>
        </w:rPr>
      </w:pPr>
      <w:del w:id="722" w:author="kat lane" w:date="2017-11-05T11:32:00Z">
        <w:r w:rsidRPr="006A1E15" w:rsidDel="00970048">
          <w:rPr>
            <w:rFonts w:ascii="Times New Roman" w:hAnsi="Times New Roman"/>
            <w:sz w:val="24"/>
            <w:szCs w:val="24"/>
          </w:rPr>
          <w:delText>Initiatives such as the PM&amp;C’s (The Public Sector Data Management Project) are attempting to make sharing and linking of government managed data</w:delText>
        </w:r>
        <w:r w:rsidDel="00970048">
          <w:rPr>
            <w:rFonts w:ascii="Times New Roman" w:hAnsi="Times New Roman"/>
            <w:sz w:val="24"/>
            <w:szCs w:val="24"/>
          </w:rPr>
          <w:delText xml:space="preserve"> on individuals much easier.</w:delText>
        </w:r>
        <w:r w:rsidDel="00970048">
          <w:rPr>
            <w:rStyle w:val="FootnoteReference"/>
            <w:rFonts w:ascii="Times New Roman" w:hAnsi="Times New Roman"/>
            <w:sz w:val="24"/>
            <w:szCs w:val="24"/>
          </w:rPr>
          <w:footnoteReference w:id="7"/>
        </w:r>
      </w:del>
    </w:p>
    <w:p w:rsidR="006C45AD" w:rsidRPr="006A1E15" w:rsidDel="00970048" w:rsidRDefault="006C45AD" w:rsidP="006A1E15">
      <w:pPr>
        <w:rPr>
          <w:del w:id="725" w:author="kat lane" w:date="2017-11-05T11:32:00Z"/>
          <w:rFonts w:ascii="Times New Roman" w:hAnsi="Times New Roman"/>
          <w:sz w:val="24"/>
          <w:szCs w:val="24"/>
        </w:rPr>
      </w:pPr>
    </w:p>
    <w:p w:rsidR="006A1E15" w:rsidDel="00970048" w:rsidRDefault="006A1E15" w:rsidP="006A1E15">
      <w:pPr>
        <w:rPr>
          <w:ins w:id="726" w:author="Bernard" w:date="2016-12-17T13:45:00Z"/>
          <w:del w:id="727" w:author="kat lane" w:date="2017-11-05T11:32:00Z"/>
          <w:rFonts w:ascii="Times New Roman" w:hAnsi="Times New Roman"/>
          <w:sz w:val="24"/>
          <w:szCs w:val="24"/>
        </w:rPr>
      </w:pPr>
      <w:del w:id="728" w:author="kat lane" w:date="2017-11-05T11:32:00Z">
        <w:r w:rsidRPr="006A1E15" w:rsidDel="00970048">
          <w:rPr>
            <w:rFonts w:ascii="Times New Roman" w:hAnsi="Times New Roman"/>
            <w:sz w:val="24"/>
            <w:szCs w:val="24"/>
          </w:rPr>
          <w:delText>Advances in data de-identification and re-identification techniques, especially in the context of the availability of other data sets on individuals, mean that it is not possible to say with any degree of certainty if a particular “de-identified” data set is “safe”. It should also be recognised that de-identification of personal data has the inevitable consequence of distorting that data.</w:delText>
        </w:r>
      </w:del>
    </w:p>
    <w:p w:rsidR="006C45AD" w:rsidRPr="006A1E15" w:rsidDel="00970048" w:rsidRDefault="006C45AD" w:rsidP="006A1E15">
      <w:pPr>
        <w:rPr>
          <w:del w:id="729" w:author="kat lane" w:date="2017-11-05T11:32:00Z"/>
          <w:rFonts w:ascii="Times New Roman" w:hAnsi="Times New Roman"/>
          <w:sz w:val="24"/>
          <w:szCs w:val="24"/>
        </w:rPr>
      </w:pPr>
    </w:p>
    <w:p w:rsidR="006A1E15" w:rsidDel="00970048" w:rsidRDefault="006A1E15" w:rsidP="006A1E15">
      <w:pPr>
        <w:rPr>
          <w:del w:id="730" w:author="kat lane" w:date="2017-11-05T11:32:00Z"/>
          <w:rFonts w:ascii="Times New Roman" w:hAnsi="Times New Roman"/>
          <w:sz w:val="24"/>
          <w:szCs w:val="24"/>
        </w:rPr>
      </w:pPr>
      <w:del w:id="731" w:author="kat lane" w:date="2017-11-05T11:32:00Z">
        <w:r w:rsidRPr="006A1E15" w:rsidDel="00970048">
          <w:rPr>
            <w:rFonts w:ascii="Times New Roman" w:hAnsi="Times New Roman"/>
            <w:sz w:val="24"/>
            <w:szCs w:val="24"/>
          </w:rPr>
          <w:delText xml:space="preserve">We note that the newly created Australian Digital Health Agency has not developed its strategy for either eHealth or the My Health Record and we draw attention to a recent paper on this system ““My [Electronic] Health Record” – Cui Bono (For Whose Benefit)?” By Danuta Mendelson  and Gabrielle Wolf of Deakin University published in the Journal </w:delText>
        </w:r>
        <w:r w:rsidDel="00970048">
          <w:rPr>
            <w:rFonts w:ascii="Times New Roman" w:hAnsi="Times New Roman"/>
            <w:sz w:val="24"/>
            <w:szCs w:val="24"/>
          </w:rPr>
          <w:delText>of Law and Medicine 24 (2016)</w:delText>
        </w:r>
        <w:r w:rsidDel="00970048">
          <w:rPr>
            <w:rStyle w:val="FootnoteReference"/>
            <w:rFonts w:ascii="Times New Roman" w:hAnsi="Times New Roman"/>
            <w:sz w:val="24"/>
            <w:szCs w:val="24"/>
          </w:rPr>
          <w:footnoteReference w:id="8"/>
        </w:r>
        <w:r w:rsidRPr="006A1E15" w:rsidDel="00970048">
          <w:rPr>
            <w:rFonts w:ascii="Times New Roman" w:hAnsi="Times New Roman"/>
            <w:sz w:val="24"/>
            <w:szCs w:val="24"/>
          </w:rPr>
          <w:delText>, which raised some major concerns about the Federal Government’s gathering and use of patient data.</w:delText>
        </w:r>
      </w:del>
    </w:p>
    <w:p w:rsidR="006A1E15" w:rsidRPr="006A1E15" w:rsidDel="00970048" w:rsidRDefault="006A1E15" w:rsidP="006A1E15">
      <w:pPr>
        <w:rPr>
          <w:del w:id="734" w:author="kat lane" w:date="2017-11-05T11:32:00Z"/>
          <w:rFonts w:ascii="Times New Roman" w:hAnsi="Times New Roman"/>
          <w:sz w:val="24"/>
          <w:szCs w:val="24"/>
        </w:rPr>
      </w:pPr>
    </w:p>
    <w:p w:rsidR="006A1E15" w:rsidDel="00970048" w:rsidRDefault="006A1E15" w:rsidP="006A1E15">
      <w:pPr>
        <w:rPr>
          <w:del w:id="735" w:author="kat lane" w:date="2017-11-05T11:32:00Z"/>
          <w:rFonts w:ascii="Times New Roman" w:hAnsi="Times New Roman"/>
          <w:sz w:val="24"/>
          <w:szCs w:val="24"/>
        </w:rPr>
      </w:pPr>
      <w:del w:id="736" w:author="kat lane" w:date="2017-11-05T11:32:00Z">
        <w:r w:rsidRPr="006A1E15" w:rsidDel="00970048">
          <w:rPr>
            <w:rFonts w:ascii="Times New Roman" w:hAnsi="Times New Roman"/>
            <w:sz w:val="24"/>
            <w:szCs w:val="24"/>
          </w:rPr>
          <w:delText>We support the approach outlined in the Public Sector Data Management Project, “</w:delText>
        </w:r>
        <w:r w:rsidRPr="006A1E15" w:rsidDel="00970048">
          <w:rPr>
            <w:rFonts w:ascii="Times New Roman" w:hAnsi="Times New Roman"/>
            <w:i/>
            <w:sz w:val="24"/>
            <w:szCs w:val="24"/>
          </w:rPr>
          <w:delText>A careful, staged approach to implementation is required to adequately address the different risks, governance requirements and other considerations that each type of data poses</w:delText>
        </w:r>
        <w:r w:rsidRPr="006A1E15" w:rsidDel="00970048">
          <w:rPr>
            <w:rFonts w:ascii="Times New Roman" w:hAnsi="Times New Roman"/>
            <w:sz w:val="24"/>
            <w:szCs w:val="24"/>
          </w:rPr>
          <w:delText>, however what this means is unclear and raises a number of concerns and questions.</w:delText>
        </w:r>
      </w:del>
    </w:p>
    <w:p w:rsidR="006A1E15" w:rsidRPr="006A1E15" w:rsidDel="00970048" w:rsidRDefault="006A1E15" w:rsidP="006A1E15">
      <w:pPr>
        <w:rPr>
          <w:del w:id="737" w:author="kat lane" w:date="2017-11-05T11:32:00Z"/>
          <w:rFonts w:ascii="Times New Roman" w:hAnsi="Times New Roman"/>
          <w:sz w:val="24"/>
          <w:szCs w:val="24"/>
        </w:rPr>
      </w:pPr>
    </w:p>
    <w:p w:rsidR="006A1E15" w:rsidDel="00970048" w:rsidRDefault="006A1E15" w:rsidP="006A1E15">
      <w:pPr>
        <w:rPr>
          <w:del w:id="738" w:author="kat lane" w:date="2017-11-05T11:32:00Z"/>
          <w:rFonts w:ascii="Times New Roman" w:hAnsi="Times New Roman"/>
          <w:sz w:val="24"/>
          <w:szCs w:val="24"/>
        </w:rPr>
      </w:pPr>
      <w:del w:id="739" w:author="kat lane" w:date="2017-11-05T11:32:00Z">
        <w:r w:rsidRPr="006A1E15" w:rsidDel="00970048">
          <w:rPr>
            <w:rFonts w:ascii="Times New Roman" w:hAnsi="Times New Roman"/>
            <w:sz w:val="24"/>
            <w:szCs w:val="24"/>
          </w:rPr>
          <w:delText>We particularly draw attention to statements such as Barrier - Challenges to data management “Social license – privacy provisions in legislation and community expectations lim</w:delText>
        </w:r>
        <w:r w:rsidDel="00970048">
          <w:rPr>
            <w:rFonts w:ascii="Times New Roman" w:hAnsi="Times New Roman"/>
            <w:sz w:val="24"/>
            <w:szCs w:val="24"/>
          </w:rPr>
          <w:delText>it the use of data.”</w:delText>
        </w:r>
        <w:r w:rsidDel="00970048">
          <w:rPr>
            <w:rStyle w:val="FootnoteReference"/>
            <w:rFonts w:ascii="Times New Roman" w:hAnsi="Times New Roman"/>
            <w:sz w:val="24"/>
            <w:szCs w:val="24"/>
          </w:rPr>
          <w:footnoteReference w:id="9"/>
        </w:r>
        <w:r w:rsidRPr="006A1E15" w:rsidDel="00970048">
          <w:rPr>
            <w:rFonts w:ascii="Times New Roman" w:hAnsi="Times New Roman"/>
            <w:sz w:val="24"/>
            <w:szCs w:val="24"/>
          </w:rPr>
          <w:delText>In our opinion, privacy should not be seen as a “barrier” to be overcome -  it is a necessary condition of use, one which should have the highest priority.</w:delText>
        </w:r>
      </w:del>
    </w:p>
    <w:p w:rsidR="006A1E15" w:rsidRPr="006A1E15" w:rsidDel="00970048" w:rsidRDefault="006A1E15" w:rsidP="006A1E15">
      <w:pPr>
        <w:rPr>
          <w:del w:id="742" w:author="kat lane" w:date="2017-11-05T11:32:00Z"/>
          <w:rFonts w:ascii="Times New Roman" w:hAnsi="Times New Roman"/>
          <w:sz w:val="24"/>
          <w:szCs w:val="24"/>
        </w:rPr>
      </w:pPr>
    </w:p>
    <w:p w:rsidR="006A1E15" w:rsidRPr="006A1E15" w:rsidDel="00970048" w:rsidRDefault="006A1E15" w:rsidP="006A1E15">
      <w:pPr>
        <w:rPr>
          <w:del w:id="743" w:author="kat lane" w:date="2017-11-05T11:32:00Z"/>
          <w:rFonts w:ascii="Times New Roman" w:hAnsi="Times New Roman"/>
          <w:sz w:val="24"/>
          <w:szCs w:val="24"/>
        </w:rPr>
      </w:pPr>
      <w:del w:id="744" w:author="kat lane" w:date="2017-11-05T11:32:00Z">
        <w:r w:rsidRPr="006A1E15" w:rsidDel="00970048">
          <w:rPr>
            <w:rFonts w:ascii="Times New Roman" w:hAnsi="Times New Roman"/>
            <w:sz w:val="24"/>
            <w:szCs w:val="24"/>
          </w:rPr>
          <w:delText>In view of all these uncertainties regarding what is possible now and what might be possible in the near future, we contend that a number of principles should be applied to personal information such as Health data sets:</w:delText>
        </w:r>
      </w:del>
    </w:p>
    <w:p w:rsidR="006A1E15" w:rsidRPr="006A1E15" w:rsidDel="00970048" w:rsidRDefault="006A1E15" w:rsidP="006A1E15">
      <w:pPr>
        <w:rPr>
          <w:del w:id="745" w:author="kat lane" w:date="2017-11-05T11:32:00Z"/>
          <w:rFonts w:ascii="Times New Roman" w:hAnsi="Times New Roman"/>
          <w:sz w:val="24"/>
          <w:szCs w:val="24"/>
        </w:rPr>
      </w:pPr>
    </w:p>
    <w:p w:rsidR="006A1E15" w:rsidRPr="006A1E15" w:rsidDel="00970048" w:rsidRDefault="006A1E15" w:rsidP="006A1E15">
      <w:pPr>
        <w:pStyle w:val="ColorfulList-Accent11"/>
        <w:widowControl/>
        <w:numPr>
          <w:ilvl w:val="0"/>
          <w:numId w:val="45"/>
        </w:numPr>
        <w:spacing w:after="200" w:line="276" w:lineRule="auto"/>
        <w:contextualSpacing/>
        <w:rPr>
          <w:del w:id="746" w:author="kat lane" w:date="2017-11-05T11:32:00Z"/>
          <w:rFonts w:ascii="Times New Roman" w:hAnsi="Times New Roman"/>
          <w:sz w:val="24"/>
          <w:szCs w:val="24"/>
        </w:rPr>
      </w:pPr>
      <w:del w:id="747" w:author="kat lane" w:date="2017-11-05T11:32:00Z">
        <w:r w:rsidRPr="006A1E15" w:rsidDel="00970048">
          <w:rPr>
            <w:rFonts w:ascii="Times New Roman" w:hAnsi="Times New Roman"/>
            <w:sz w:val="24"/>
            <w:szCs w:val="24"/>
          </w:rPr>
          <w:delText>A blanket or generic approach to the sharing or use of health data s is not appropriate</w:delText>
        </w:r>
      </w:del>
    </w:p>
    <w:p w:rsidR="006A1E15" w:rsidRPr="006A1E15" w:rsidDel="00970048" w:rsidRDefault="006A1E15" w:rsidP="006A1E15">
      <w:pPr>
        <w:pStyle w:val="ColorfulList-Accent11"/>
        <w:widowControl/>
        <w:numPr>
          <w:ilvl w:val="0"/>
          <w:numId w:val="45"/>
        </w:numPr>
        <w:spacing w:after="200" w:line="276" w:lineRule="auto"/>
        <w:contextualSpacing/>
        <w:rPr>
          <w:del w:id="748" w:author="kat lane" w:date="2017-11-05T11:32:00Z"/>
          <w:rFonts w:ascii="Times New Roman" w:hAnsi="Times New Roman"/>
          <w:sz w:val="24"/>
          <w:szCs w:val="24"/>
        </w:rPr>
      </w:pPr>
      <w:del w:id="749" w:author="kat lane" w:date="2017-11-05T11:32:00Z">
        <w:r w:rsidRPr="006A1E15" w:rsidDel="00970048">
          <w:rPr>
            <w:rFonts w:ascii="Times New Roman" w:hAnsi="Times New Roman"/>
            <w:sz w:val="24"/>
            <w:szCs w:val="24"/>
          </w:rPr>
          <w:delText>There needs to be a differentiation between population health data and an individual’s health data, with protections applied dependent on the nature and risks associated with each type</w:delText>
        </w:r>
      </w:del>
    </w:p>
    <w:p w:rsidR="006A1E15" w:rsidRPr="006A1E15" w:rsidDel="00970048" w:rsidRDefault="006A1E15" w:rsidP="006A1E15">
      <w:pPr>
        <w:pStyle w:val="ColorfulList-Accent11"/>
        <w:widowControl/>
        <w:numPr>
          <w:ilvl w:val="0"/>
          <w:numId w:val="45"/>
        </w:numPr>
        <w:spacing w:after="200" w:line="276" w:lineRule="auto"/>
        <w:contextualSpacing/>
        <w:rPr>
          <w:del w:id="750" w:author="kat lane" w:date="2017-11-05T11:32:00Z"/>
          <w:rFonts w:ascii="Times New Roman" w:hAnsi="Times New Roman"/>
          <w:sz w:val="24"/>
          <w:szCs w:val="24"/>
        </w:rPr>
      </w:pPr>
      <w:del w:id="751" w:author="kat lane" w:date="2017-11-05T11:32:00Z">
        <w:r w:rsidRPr="006A1E15" w:rsidDel="00970048">
          <w:rPr>
            <w:rFonts w:ascii="Times New Roman" w:hAnsi="Times New Roman"/>
            <w:sz w:val="24"/>
            <w:szCs w:val="24"/>
          </w:rPr>
          <w:delText>The issues surrounding health data are far too complex and uncertain for an individual to give informed consent to their health data being used for secondary purposes. Any assumption that they can is simplistic and unwarranted.</w:delText>
        </w:r>
      </w:del>
    </w:p>
    <w:p w:rsidR="006A1E15" w:rsidRPr="006A1E15" w:rsidDel="00970048" w:rsidRDefault="006A1E15" w:rsidP="006A1E15">
      <w:pPr>
        <w:pStyle w:val="ColorfulList-Accent11"/>
        <w:widowControl/>
        <w:numPr>
          <w:ilvl w:val="0"/>
          <w:numId w:val="45"/>
        </w:numPr>
        <w:spacing w:after="200" w:line="276" w:lineRule="auto"/>
        <w:contextualSpacing/>
        <w:rPr>
          <w:del w:id="752" w:author="kat lane" w:date="2017-11-05T11:32:00Z"/>
          <w:rFonts w:ascii="Times New Roman" w:hAnsi="Times New Roman"/>
          <w:sz w:val="24"/>
          <w:szCs w:val="24"/>
        </w:rPr>
      </w:pPr>
      <w:del w:id="753" w:author="kat lane" w:date="2017-11-05T11:32:00Z">
        <w:r w:rsidRPr="006A1E15" w:rsidDel="00970048">
          <w:rPr>
            <w:rFonts w:ascii="Times New Roman" w:hAnsi="Times New Roman"/>
            <w:sz w:val="24"/>
            <w:szCs w:val="24"/>
          </w:rPr>
          <w:delText>Data sharing and use should be on a case by case basis, with an independent body reviewing and approving requests to share data. The body should comprise and reflect a range of interests including subject matter expertise, privacy interests, legal representatives and data specialists.</w:delText>
        </w:r>
      </w:del>
    </w:p>
    <w:p w:rsidR="006A1E15" w:rsidRPr="006A1E15" w:rsidDel="00970048" w:rsidRDefault="006A1E15" w:rsidP="006A1E15">
      <w:pPr>
        <w:pStyle w:val="ColorfulList-Accent11"/>
        <w:widowControl/>
        <w:numPr>
          <w:ilvl w:val="0"/>
          <w:numId w:val="45"/>
        </w:numPr>
        <w:spacing w:after="200" w:line="276" w:lineRule="auto"/>
        <w:contextualSpacing/>
        <w:rPr>
          <w:del w:id="754" w:author="kat lane" w:date="2017-11-05T11:32:00Z"/>
          <w:rFonts w:ascii="Times New Roman" w:hAnsi="Times New Roman"/>
          <w:sz w:val="24"/>
          <w:szCs w:val="24"/>
        </w:rPr>
      </w:pPr>
      <w:del w:id="755" w:author="kat lane" w:date="2017-11-05T11:32:00Z">
        <w:r w:rsidRPr="006A1E15" w:rsidDel="00970048">
          <w:rPr>
            <w:rFonts w:ascii="Times New Roman" w:hAnsi="Times New Roman"/>
            <w:sz w:val="24"/>
            <w:szCs w:val="24"/>
          </w:rPr>
          <w:delText>Data should only be made available for a fixed period of time after which all copies must be destroyed</w:delText>
        </w:r>
      </w:del>
    </w:p>
    <w:p w:rsidR="006A1E15" w:rsidRPr="006A1E15" w:rsidDel="00970048" w:rsidRDefault="006A1E15" w:rsidP="00F036DA">
      <w:pPr>
        <w:pStyle w:val="PlainText"/>
        <w:rPr>
          <w:del w:id="756" w:author="kat lane" w:date="2017-11-05T11:32:00Z"/>
          <w:rFonts w:ascii="Times New Roman" w:hAnsi="Times New Roman"/>
          <w:b/>
          <w:sz w:val="24"/>
          <w:szCs w:val="24"/>
        </w:rPr>
      </w:pPr>
    </w:p>
    <w:p w:rsidR="006A1E15" w:rsidRPr="006A1E15" w:rsidDel="00970048" w:rsidRDefault="006A1E15" w:rsidP="00F036DA">
      <w:pPr>
        <w:pStyle w:val="PlainText"/>
        <w:rPr>
          <w:del w:id="757" w:author="kat lane" w:date="2017-11-05T11:32:00Z"/>
          <w:rFonts w:ascii="Times New Roman" w:hAnsi="Times New Roman"/>
          <w:sz w:val="24"/>
          <w:szCs w:val="24"/>
        </w:rPr>
      </w:pPr>
    </w:p>
    <w:p w:rsidR="006A1E15" w:rsidRPr="006A1E15" w:rsidDel="00970048" w:rsidRDefault="006A1E15" w:rsidP="00F036DA">
      <w:pPr>
        <w:pStyle w:val="PlainText"/>
        <w:rPr>
          <w:del w:id="758" w:author="kat lane" w:date="2017-11-05T11:32:00Z"/>
          <w:rFonts w:ascii="Times New Roman" w:hAnsi="Times New Roman"/>
          <w:sz w:val="24"/>
          <w:szCs w:val="24"/>
        </w:rPr>
      </w:pPr>
    </w:p>
    <w:p w:rsidR="00F036DA" w:rsidRPr="006A1E15" w:rsidDel="00970048" w:rsidRDefault="00F036DA" w:rsidP="00F036DA">
      <w:pPr>
        <w:pStyle w:val="PlainText"/>
        <w:rPr>
          <w:del w:id="759" w:author="kat lane" w:date="2017-11-05T11:32:00Z"/>
          <w:rFonts w:ascii="Times New Roman" w:hAnsi="Times New Roman"/>
          <w:b/>
          <w:sz w:val="24"/>
          <w:szCs w:val="24"/>
        </w:rPr>
      </w:pPr>
    </w:p>
    <w:p w:rsidR="00F036DA" w:rsidRPr="006A1E15" w:rsidDel="00970048" w:rsidRDefault="00F036DA" w:rsidP="00F036DA">
      <w:pPr>
        <w:pStyle w:val="PlainText"/>
        <w:rPr>
          <w:del w:id="760" w:author="kat lane" w:date="2017-11-05T11:32:00Z"/>
          <w:rFonts w:ascii="Times New Roman" w:hAnsi="Times New Roman"/>
          <w:sz w:val="24"/>
          <w:szCs w:val="24"/>
        </w:rPr>
      </w:pPr>
      <w:del w:id="761" w:author="kat lane" w:date="2017-11-05T11:32:00Z">
        <w:r w:rsidRPr="006A1E15" w:rsidDel="00970048">
          <w:rPr>
            <w:rFonts w:ascii="Times New Roman" w:hAnsi="Times New Roman"/>
            <w:b/>
            <w:sz w:val="24"/>
            <w:szCs w:val="24"/>
          </w:rPr>
          <w:delText>Public information and non-personal information</w:delText>
        </w:r>
      </w:del>
    </w:p>
    <w:p w:rsidR="00F036DA" w:rsidRPr="006A1E15" w:rsidDel="00970048" w:rsidRDefault="00F036DA" w:rsidP="00F036DA">
      <w:pPr>
        <w:pStyle w:val="PlainText"/>
        <w:rPr>
          <w:del w:id="762" w:author="kat lane" w:date="2017-11-05T11:32:00Z"/>
          <w:rFonts w:ascii="Times New Roman" w:hAnsi="Times New Roman"/>
          <w:sz w:val="24"/>
          <w:szCs w:val="24"/>
        </w:rPr>
      </w:pPr>
    </w:p>
    <w:p w:rsidR="00F036DA" w:rsidRPr="006A1E15" w:rsidDel="00970048" w:rsidRDefault="00F036DA" w:rsidP="00F036DA">
      <w:pPr>
        <w:pStyle w:val="PlainText"/>
        <w:rPr>
          <w:del w:id="763" w:author="kat lane" w:date="2017-11-05T11:32:00Z"/>
          <w:rFonts w:ascii="Times New Roman" w:hAnsi="Times New Roman"/>
          <w:sz w:val="24"/>
          <w:szCs w:val="24"/>
        </w:rPr>
      </w:pPr>
      <w:del w:id="764" w:author="kat lane" w:date="2017-11-05T11:32:00Z">
        <w:r w:rsidRPr="006A1E15" w:rsidDel="00970048">
          <w:rPr>
            <w:rFonts w:ascii="Times New Roman" w:hAnsi="Times New Roman"/>
            <w:sz w:val="24"/>
            <w:szCs w:val="24"/>
          </w:rPr>
          <w:delText>There is enormous scope for data sharing and improving availability of data in this area. We contend that should be a major focus moving forward. When there is no personal information involved there should be a move towards transparency and a rejection (as much as possible) of commercialisation that interferes with transparency.</w:delText>
        </w:r>
      </w:del>
    </w:p>
    <w:p w:rsidR="00F036DA" w:rsidRPr="006A1E15" w:rsidDel="00970048" w:rsidRDefault="00F036DA" w:rsidP="00F036DA">
      <w:pPr>
        <w:pStyle w:val="PlainText"/>
        <w:rPr>
          <w:del w:id="765" w:author="kat lane" w:date="2017-11-05T11:32:00Z"/>
          <w:rFonts w:ascii="Times New Roman" w:hAnsi="Times New Roman"/>
          <w:sz w:val="24"/>
          <w:szCs w:val="24"/>
        </w:rPr>
      </w:pPr>
    </w:p>
    <w:p w:rsidR="00F036DA" w:rsidRPr="006A1E15" w:rsidDel="00970048" w:rsidRDefault="00F036DA" w:rsidP="00F036DA">
      <w:pPr>
        <w:pStyle w:val="PlainText"/>
        <w:rPr>
          <w:del w:id="766" w:author="kat lane" w:date="2017-11-05T11:32:00Z"/>
          <w:rFonts w:ascii="Times New Roman" w:hAnsi="Times New Roman"/>
          <w:b/>
          <w:sz w:val="24"/>
          <w:szCs w:val="24"/>
        </w:rPr>
      </w:pPr>
      <w:del w:id="767" w:author="kat lane" w:date="2017-11-05T11:32:00Z">
        <w:r w:rsidRPr="006A1E15" w:rsidDel="00970048">
          <w:rPr>
            <w:rFonts w:ascii="Times New Roman" w:hAnsi="Times New Roman"/>
            <w:b/>
            <w:sz w:val="24"/>
            <w:szCs w:val="24"/>
          </w:rPr>
          <w:delText>Credit reporting</w:delText>
        </w:r>
      </w:del>
    </w:p>
    <w:p w:rsidR="00F036DA" w:rsidRPr="006A1E15" w:rsidDel="00970048" w:rsidRDefault="00F036DA" w:rsidP="00F036DA">
      <w:pPr>
        <w:pStyle w:val="PlainText"/>
        <w:rPr>
          <w:del w:id="768" w:author="kat lane" w:date="2017-11-05T11:32:00Z"/>
          <w:rFonts w:ascii="Times New Roman" w:hAnsi="Times New Roman"/>
          <w:sz w:val="24"/>
          <w:szCs w:val="24"/>
        </w:rPr>
      </w:pPr>
    </w:p>
    <w:p w:rsidR="00631316" w:rsidRPr="006A1E15" w:rsidDel="00970048" w:rsidRDefault="00FB53C7" w:rsidP="00631316">
      <w:pPr>
        <w:pStyle w:val="PlainText"/>
        <w:rPr>
          <w:del w:id="769" w:author="kat lane" w:date="2017-11-05T11:32:00Z"/>
          <w:rFonts w:ascii="Times New Roman" w:hAnsi="Times New Roman"/>
          <w:sz w:val="24"/>
          <w:szCs w:val="24"/>
        </w:rPr>
      </w:pPr>
      <w:del w:id="770" w:author="kat lane" w:date="2017-11-05T11:32:00Z">
        <w:r w:rsidRPr="006A1E15" w:rsidDel="00970048">
          <w:rPr>
            <w:rFonts w:ascii="Times New Roman" w:hAnsi="Times New Roman"/>
            <w:sz w:val="24"/>
            <w:szCs w:val="24"/>
          </w:rPr>
          <w:delText>The Draft Report recommend</w:delText>
        </w:r>
        <w:r w:rsidR="00631316" w:rsidRPr="006A1E15" w:rsidDel="00970048">
          <w:rPr>
            <w:rFonts w:ascii="Times New Roman" w:hAnsi="Times New Roman"/>
            <w:sz w:val="24"/>
            <w:szCs w:val="24"/>
          </w:rPr>
          <w:delText>s (at Draft Recommendation 4.1)</w:delText>
        </w:r>
        <w:r w:rsidRPr="006A1E15" w:rsidDel="00970048">
          <w:rPr>
            <w:rFonts w:ascii="Times New Roman" w:hAnsi="Times New Roman"/>
            <w:sz w:val="24"/>
            <w:szCs w:val="24"/>
          </w:rPr>
          <w:delText xml:space="preserve"> that mandatory </w:delText>
        </w:r>
        <w:r w:rsidR="00F036DA" w:rsidRPr="006A1E15" w:rsidDel="00970048">
          <w:rPr>
            <w:rFonts w:ascii="Times New Roman" w:hAnsi="Times New Roman"/>
            <w:sz w:val="24"/>
            <w:szCs w:val="24"/>
          </w:rPr>
          <w:delText xml:space="preserve">Comprehensive Credit Reporting (CCR) </w:delText>
        </w:r>
        <w:r w:rsidRPr="006A1E15" w:rsidDel="00970048">
          <w:rPr>
            <w:rFonts w:ascii="Times New Roman" w:hAnsi="Times New Roman"/>
            <w:sz w:val="24"/>
            <w:szCs w:val="24"/>
          </w:rPr>
          <w:delText>be introduced if 40% of accounts do not have CCR by 30/6/17</w:delText>
        </w:r>
        <w:r w:rsidR="00F036DA" w:rsidRPr="006A1E15" w:rsidDel="00970048">
          <w:rPr>
            <w:rFonts w:ascii="Times New Roman" w:hAnsi="Times New Roman"/>
            <w:sz w:val="24"/>
            <w:szCs w:val="24"/>
          </w:rPr>
          <w:delText xml:space="preserve">. </w:delText>
        </w:r>
        <w:r w:rsidRPr="006A1E15" w:rsidDel="00970048">
          <w:rPr>
            <w:rFonts w:ascii="Times New Roman" w:hAnsi="Times New Roman"/>
            <w:sz w:val="24"/>
            <w:szCs w:val="24"/>
          </w:rPr>
          <w:delText xml:space="preserve">As it is unlikely that a Final Report will be finalised by mid next year this is a ridiculous and unworkable recommendation. </w:delText>
        </w:r>
        <w:r w:rsidR="00631316" w:rsidRPr="006A1E15" w:rsidDel="00970048">
          <w:rPr>
            <w:rFonts w:ascii="Times New Roman" w:hAnsi="Times New Roman"/>
            <w:sz w:val="24"/>
            <w:szCs w:val="24"/>
          </w:rPr>
          <w:delText>It is apparently an effort to scare credit providers into sharing CCR with complete disregard of serious data quality concerns. Again, this is not good policy. Mandatory CCR is not used internationally, was not recommended by the Australian Law Reform Commission and no evidence has been presented to necessitate it.</w:delText>
        </w:r>
      </w:del>
    </w:p>
    <w:p w:rsidR="00F036DA" w:rsidDel="00970048" w:rsidRDefault="00631316" w:rsidP="00631316">
      <w:pPr>
        <w:pStyle w:val="PlainText"/>
        <w:rPr>
          <w:ins w:id="771" w:author="Bernard" w:date="2016-12-17T13:49:00Z"/>
          <w:del w:id="772" w:author="kat lane" w:date="2017-11-05T11:32:00Z"/>
          <w:rFonts w:ascii="Times New Roman" w:hAnsi="Times New Roman"/>
          <w:sz w:val="24"/>
          <w:szCs w:val="24"/>
        </w:rPr>
      </w:pPr>
      <w:del w:id="773" w:author="kat lane" w:date="2017-11-05T11:32:00Z">
        <w:r w:rsidRPr="006A1E15" w:rsidDel="00970048">
          <w:rPr>
            <w:rFonts w:ascii="Times New Roman" w:hAnsi="Times New Roman"/>
            <w:sz w:val="24"/>
            <w:szCs w:val="24"/>
          </w:rPr>
          <w:delText xml:space="preserve"> </w:delText>
        </w:r>
      </w:del>
    </w:p>
    <w:p w:rsidR="006C45AD" w:rsidDel="00970048" w:rsidRDefault="006C45AD" w:rsidP="00631316">
      <w:pPr>
        <w:pStyle w:val="PlainText"/>
        <w:rPr>
          <w:ins w:id="774" w:author="Bernard" w:date="2016-12-17T13:49:00Z"/>
          <w:del w:id="775" w:author="kat lane" w:date="2017-11-05T11:32:00Z"/>
          <w:rFonts w:ascii="Times New Roman" w:hAnsi="Times New Roman"/>
          <w:sz w:val="24"/>
          <w:szCs w:val="24"/>
        </w:rPr>
      </w:pPr>
      <w:ins w:id="776" w:author="Bernard" w:date="2016-12-17T13:49:00Z">
        <w:del w:id="777" w:author="kat lane" w:date="2017-11-05T11:32:00Z">
          <w:r w:rsidDel="00970048">
            <w:rPr>
              <w:rFonts w:ascii="Times New Roman" w:hAnsi="Times New Roman"/>
              <w:sz w:val="24"/>
              <w:szCs w:val="24"/>
            </w:rPr>
            <w:delText>Public Sector Data</w:delText>
          </w:r>
        </w:del>
      </w:ins>
    </w:p>
    <w:p w:rsidR="006C45AD" w:rsidDel="00970048" w:rsidRDefault="006C45AD" w:rsidP="00631316">
      <w:pPr>
        <w:pStyle w:val="PlainText"/>
        <w:rPr>
          <w:ins w:id="778" w:author="Bernard" w:date="2016-12-17T13:49:00Z"/>
          <w:del w:id="779" w:author="kat lane" w:date="2017-11-05T11:32:00Z"/>
          <w:rFonts w:ascii="Times New Roman" w:hAnsi="Times New Roman"/>
          <w:sz w:val="24"/>
          <w:szCs w:val="24"/>
        </w:rPr>
      </w:pPr>
    </w:p>
    <w:p w:rsidR="006C45AD" w:rsidDel="00970048" w:rsidRDefault="006C45AD" w:rsidP="00631316">
      <w:pPr>
        <w:pStyle w:val="PlainText"/>
        <w:rPr>
          <w:ins w:id="780" w:author="Bernard" w:date="2016-12-17T13:53:00Z"/>
          <w:del w:id="781" w:author="kat lane" w:date="2017-11-05T11:32:00Z"/>
          <w:rFonts w:ascii="Times New Roman" w:hAnsi="Times New Roman"/>
          <w:sz w:val="24"/>
          <w:szCs w:val="24"/>
        </w:rPr>
      </w:pPr>
      <w:ins w:id="782" w:author="Bernard" w:date="2016-12-17T13:49:00Z">
        <w:del w:id="783" w:author="kat lane" w:date="2017-11-05T11:32:00Z">
          <w:r w:rsidDel="00970048">
            <w:rPr>
              <w:rFonts w:ascii="Times New Roman" w:hAnsi="Times New Roman"/>
              <w:sz w:val="24"/>
              <w:szCs w:val="24"/>
            </w:rPr>
            <w:delText xml:space="preserve">The APF contends that the government should be more transparent in many of its programs. To this end we </w:delText>
          </w:r>
        </w:del>
      </w:ins>
      <w:ins w:id="784" w:author="Bernard" w:date="2016-12-17T13:50:00Z">
        <w:del w:id="785" w:author="kat lane" w:date="2017-11-05T11:32:00Z">
          <w:r w:rsidDel="00970048">
            <w:rPr>
              <w:rFonts w:ascii="Times New Roman" w:hAnsi="Times New Roman"/>
              <w:sz w:val="24"/>
              <w:szCs w:val="24"/>
            </w:rPr>
            <w:delText>r</w:delText>
          </w:r>
        </w:del>
      </w:ins>
      <w:ins w:id="786" w:author="Bernard" w:date="2016-12-17T13:49:00Z">
        <w:del w:id="787" w:author="kat lane" w:date="2017-11-05T11:32:00Z">
          <w:r w:rsidDel="00970048">
            <w:rPr>
              <w:rFonts w:ascii="Times New Roman" w:hAnsi="Times New Roman"/>
              <w:sz w:val="24"/>
              <w:szCs w:val="24"/>
            </w:rPr>
            <w:delText xml:space="preserve">ecommend that </w:delText>
          </w:r>
        </w:del>
      </w:ins>
      <w:ins w:id="788" w:author="Bernard" w:date="2016-12-17T13:50:00Z">
        <w:del w:id="789" w:author="kat lane" w:date="2017-11-05T11:32:00Z">
          <w:r w:rsidDel="00970048">
            <w:rPr>
              <w:rFonts w:ascii="Times New Roman" w:hAnsi="Times New Roman"/>
              <w:sz w:val="24"/>
              <w:szCs w:val="24"/>
            </w:rPr>
            <w:delText xml:space="preserve">the government makes available data sets and reports that </w:delText>
          </w:r>
        </w:del>
      </w:ins>
      <w:ins w:id="790" w:author="Bernard" w:date="2016-12-17T13:51:00Z">
        <w:del w:id="791" w:author="kat lane" w:date="2017-11-05T11:32:00Z">
          <w:r w:rsidDel="00970048">
            <w:rPr>
              <w:rFonts w:ascii="Times New Roman" w:hAnsi="Times New Roman"/>
              <w:sz w:val="24"/>
              <w:szCs w:val="24"/>
            </w:rPr>
            <w:delText xml:space="preserve">provide measures on all large scale government </w:delText>
          </w:r>
        </w:del>
      </w:ins>
      <w:ins w:id="792" w:author="Bernard" w:date="2016-12-17T13:52:00Z">
        <w:del w:id="793" w:author="kat lane" w:date="2017-11-05T11:32:00Z">
          <w:r w:rsidR="0067104F" w:rsidDel="00970048">
            <w:rPr>
              <w:rFonts w:ascii="Times New Roman" w:hAnsi="Times New Roman"/>
              <w:sz w:val="24"/>
              <w:szCs w:val="24"/>
            </w:rPr>
            <w:delText>initiatives. This will require the establishment, before a program is approved, of re</w:delText>
          </w:r>
        </w:del>
      </w:ins>
      <w:ins w:id="794" w:author="Bernard" w:date="2016-12-17T13:53:00Z">
        <w:del w:id="795" w:author="kat lane" w:date="2017-11-05T11:32:00Z">
          <w:r w:rsidR="0067104F" w:rsidDel="00970048">
            <w:rPr>
              <w:rFonts w:ascii="Times New Roman" w:hAnsi="Times New Roman"/>
              <w:sz w:val="24"/>
              <w:szCs w:val="24"/>
            </w:rPr>
            <w:delText>levant</w:delText>
          </w:r>
        </w:del>
      </w:ins>
      <w:ins w:id="796" w:author="Bernard" w:date="2016-12-17T13:52:00Z">
        <w:del w:id="797" w:author="kat lane" w:date="2017-11-05T11:32:00Z">
          <w:r w:rsidR="0067104F" w:rsidDel="00970048">
            <w:rPr>
              <w:rFonts w:ascii="Times New Roman" w:hAnsi="Times New Roman"/>
              <w:sz w:val="24"/>
              <w:szCs w:val="24"/>
            </w:rPr>
            <w:delText xml:space="preserve"> </w:delText>
          </w:r>
        </w:del>
      </w:ins>
      <w:ins w:id="798" w:author="Bernard" w:date="2016-12-17T13:53:00Z">
        <w:del w:id="799" w:author="kat lane" w:date="2017-11-05T11:32:00Z">
          <w:r w:rsidR="0067104F" w:rsidDel="00970048">
            <w:rPr>
              <w:rFonts w:ascii="Times New Roman" w:hAnsi="Times New Roman"/>
              <w:sz w:val="24"/>
              <w:szCs w:val="24"/>
            </w:rPr>
            <w:delText>measures against which the program can be measured.</w:delText>
          </w:r>
        </w:del>
      </w:ins>
    </w:p>
    <w:p w:rsidR="0067104F" w:rsidDel="00970048" w:rsidRDefault="0067104F" w:rsidP="00631316">
      <w:pPr>
        <w:pStyle w:val="PlainText"/>
        <w:rPr>
          <w:ins w:id="800" w:author="Bernard" w:date="2016-12-17T13:53:00Z"/>
          <w:del w:id="801" w:author="kat lane" w:date="2017-11-05T11:32:00Z"/>
          <w:rFonts w:ascii="Times New Roman" w:hAnsi="Times New Roman"/>
          <w:sz w:val="24"/>
          <w:szCs w:val="24"/>
        </w:rPr>
      </w:pPr>
    </w:p>
    <w:p w:rsidR="0067104F" w:rsidDel="00970048" w:rsidRDefault="0067104F" w:rsidP="00631316">
      <w:pPr>
        <w:pStyle w:val="PlainText"/>
        <w:rPr>
          <w:ins w:id="802" w:author="Bernard" w:date="2016-12-17T13:58:00Z"/>
          <w:del w:id="803" w:author="kat lane" w:date="2017-11-05T11:32:00Z"/>
          <w:rFonts w:ascii="Times New Roman" w:hAnsi="Times New Roman"/>
          <w:sz w:val="24"/>
          <w:szCs w:val="24"/>
        </w:rPr>
      </w:pPr>
      <w:ins w:id="804" w:author="Bernard" w:date="2016-12-17T13:53:00Z">
        <w:del w:id="805" w:author="kat lane" w:date="2017-11-05T11:32:00Z">
          <w:r w:rsidDel="00970048">
            <w:rPr>
              <w:rFonts w:ascii="Times New Roman" w:hAnsi="Times New Roman"/>
              <w:sz w:val="24"/>
              <w:szCs w:val="24"/>
            </w:rPr>
            <w:delText xml:space="preserve">As an example, the My Health Record should </w:delText>
          </w:r>
        </w:del>
      </w:ins>
      <w:ins w:id="806" w:author="Bernard" w:date="2016-12-17T13:54:00Z">
        <w:del w:id="807" w:author="kat lane" w:date="2017-11-05T11:32:00Z">
          <w:r w:rsidDel="00970048">
            <w:rPr>
              <w:rFonts w:ascii="Times New Roman" w:hAnsi="Times New Roman"/>
              <w:sz w:val="24"/>
              <w:szCs w:val="24"/>
            </w:rPr>
            <w:delText xml:space="preserve">be measured against the </w:delText>
          </w:r>
        </w:del>
      </w:ins>
      <w:ins w:id="808" w:author="Bernard" w:date="2016-12-17T13:57:00Z">
        <w:del w:id="809" w:author="kat lane" w:date="2017-11-05T11:32:00Z">
          <w:r w:rsidDel="00970048">
            <w:rPr>
              <w:rFonts w:ascii="Times New Roman" w:hAnsi="Times New Roman"/>
              <w:sz w:val="24"/>
              <w:szCs w:val="24"/>
            </w:rPr>
            <w:delText xml:space="preserve">type and </w:delText>
          </w:r>
        </w:del>
      </w:ins>
      <w:ins w:id="810" w:author="Bernard" w:date="2016-12-17T13:54:00Z">
        <w:del w:id="811" w:author="kat lane" w:date="2017-11-05T11:32:00Z">
          <w:r w:rsidDel="00970048">
            <w:rPr>
              <w:rFonts w:ascii="Times New Roman" w:hAnsi="Times New Roman"/>
              <w:sz w:val="24"/>
              <w:szCs w:val="24"/>
            </w:rPr>
            <w:delText xml:space="preserve">number of health services that have been enhanced and enabled by access to patient data. It should also include measures of the reduction in health care costs as well as </w:delText>
          </w:r>
        </w:del>
      </w:ins>
      <w:ins w:id="812" w:author="Bernard" w:date="2016-12-17T13:55:00Z">
        <w:del w:id="813" w:author="kat lane" w:date="2017-11-05T11:32:00Z">
          <w:r w:rsidDel="00970048">
            <w:rPr>
              <w:rFonts w:ascii="Times New Roman" w:hAnsi="Times New Roman"/>
              <w:sz w:val="24"/>
              <w:szCs w:val="24"/>
            </w:rPr>
            <w:delText xml:space="preserve">systemic </w:delText>
          </w:r>
        </w:del>
      </w:ins>
      <w:ins w:id="814" w:author="Bernard" w:date="2016-12-17T13:54:00Z">
        <w:del w:id="815" w:author="kat lane" w:date="2017-11-05T11:32:00Z">
          <w:r w:rsidDel="00970048">
            <w:rPr>
              <w:rFonts w:ascii="Times New Roman" w:hAnsi="Times New Roman"/>
              <w:sz w:val="24"/>
              <w:szCs w:val="24"/>
            </w:rPr>
            <w:delText>improv</w:delText>
          </w:r>
        </w:del>
      </w:ins>
      <w:ins w:id="816" w:author="Bernard" w:date="2016-12-17T13:55:00Z">
        <w:del w:id="817" w:author="kat lane" w:date="2017-11-05T11:32:00Z">
          <w:r w:rsidDel="00970048">
            <w:rPr>
              <w:rFonts w:ascii="Times New Roman" w:hAnsi="Times New Roman"/>
              <w:sz w:val="24"/>
              <w:szCs w:val="24"/>
            </w:rPr>
            <w:delText xml:space="preserve">ements in service delivery. At the moment the Department of Health is reporting data </w:delText>
          </w:r>
        </w:del>
      </w:ins>
      <w:ins w:id="818" w:author="Bernard" w:date="2016-12-17T13:56:00Z">
        <w:del w:id="819" w:author="kat lane" w:date="2017-11-05T11:32:00Z">
          <w:r w:rsidDel="00970048">
            <w:rPr>
              <w:rFonts w:ascii="Times New Roman" w:hAnsi="Times New Roman"/>
              <w:sz w:val="24"/>
              <w:szCs w:val="24"/>
            </w:rPr>
            <w:delText>on measures that are irrelevant to service delivery, e.g. the number of registrations for a My Health Record and the number of Shared Health Summaries that have been u</w:delText>
          </w:r>
        </w:del>
      </w:ins>
      <w:ins w:id="820" w:author="Bernard" w:date="2016-12-17T13:57:00Z">
        <w:del w:id="821" w:author="kat lane" w:date="2017-11-05T11:32:00Z">
          <w:r w:rsidDel="00970048">
            <w:rPr>
              <w:rFonts w:ascii="Times New Roman" w:hAnsi="Times New Roman"/>
              <w:sz w:val="24"/>
              <w:szCs w:val="24"/>
            </w:rPr>
            <w:delText>p</w:delText>
          </w:r>
        </w:del>
      </w:ins>
      <w:ins w:id="822" w:author="Bernard" w:date="2016-12-17T13:56:00Z">
        <w:del w:id="823" w:author="kat lane" w:date="2017-11-05T11:32:00Z">
          <w:r w:rsidDel="00970048">
            <w:rPr>
              <w:rFonts w:ascii="Times New Roman" w:hAnsi="Times New Roman"/>
              <w:sz w:val="24"/>
              <w:szCs w:val="24"/>
            </w:rPr>
            <w:delText xml:space="preserve">loaded </w:delText>
          </w:r>
        </w:del>
      </w:ins>
      <w:ins w:id="824" w:author="Bernard" w:date="2016-12-17T13:57:00Z">
        <w:del w:id="825" w:author="kat lane" w:date="2017-11-05T11:32:00Z">
          <w:r w:rsidDel="00970048">
            <w:rPr>
              <w:rFonts w:ascii="Times New Roman" w:hAnsi="Times New Roman"/>
              <w:sz w:val="24"/>
              <w:szCs w:val="24"/>
            </w:rPr>
            <w:delText xml:space="preserve">during </w:delText>
          </w:r>
        </w:del>
      </w:ins>
      <w:ins w:id="826" w:author="Bernard" w:date="2016-12-17T13:56:00Z">
        <w:del w:id="827" w:author="kat lane" w:date="2017-11-05T11:32:00Z">
          <w:r w:rsidDel="00970048">
            <w:rPr>
              <w:rFonts w:ascii="Times New Roman" w:hAnsi="Times New Roman"/>
              <w:sz w:val="24"/>
              <w:szCs w:val="24"/>
            </w:rPr>
            <w:delText>the life of the system.</w:delText>
          </w:r>
        </w:del>
      </w:ins>
    </w:p>
    <w:p w:rsidR="0067104F" w:rsidDel="00970048" w:rsidRDefault="0067104F" w:rsidP="00631316">
      <w:pPr>
        <w:pStyle w:val="PlainText"/>
        <w:rPr>
          <w:ins w:id="828" w:author="Bernard" w:date="2016-12-17T13:58:00Z"/>
          <w:del w:id="829" w:author="kat lane" w:date="2017-11-05T11:32:00Z"/>
          <w:rFonts w:ascii="Times New Roman" w:hAnsi="Times New Roman"/>
          <w:sz w:val="24"/>
          <w:szCs w:val="24"/>
        </w:rPr>
      </w:pPr>
    </w:p>
    <w:p w:rsidR="0067104F" w:rsidDel="00970048" w:rsidRDefault="0067104F" w:rsidP="00631316">
      <w:pPr>
        <w:pStyle w:val="PlainText"/>
        <w:rPr>
          <w:ins w:id="830" w:author="Bernard" w:date="2016-12-17T13:59:00Z"/>
          <w:del w:id="831" w:author="kat lane" w:date="2017-11-05T11:32:00Z"/>
          <w:rFonts w:ascii="Times New Roman" w:hAnsi="Times New Roman"/>
          <w:sz w:val="24"/>
          <w:szCs w:val="24"/>
        </w:rPr>
      </w:pPr>
      <w:ins w:id="832" w:author="Bernard" w:date="2016-12-17T13:58:00Z">
        <w:del w:id="833" w:author="kat lane" w:date="2017-11-05T11:32:00Z">
          <w:r w:rsidDel="00970048">
            <w:rPr>
              <w:rFonts w:ascii="Times New Roman" w:hAnsi="Times New Roman"/>
              <w:sz w:val="24"/>
              <w:szCs w:val="24"/>
            </w:rPr>
            <w:delText xml:space="preserve">The My Health Record is of particular interest because the obvious risks to patent health information needs to be balanced against the benefit obtained by patients. Without access to meaningful data, Australians are not in a position to </w:delText>
          </w:r>
        </w:del>
      </w:ins>
      <w:ins w:id="834" w:author="Bernard" w:date="2016-12-17T13:59:00Z">
        <w:del w:id="835" w:author="kat lane" w:date="2017-11-05T11:32:00Z">
          <w:r w:rsidDel="00970048">
            <w:rPr>
              <w:rFonts w:ascii="Times New Roman" w:hAnsi="Times New Roman"/>
              <w:sz w:val="24"/>
              <w:szCs w:val="24"/>
            </w:rPr>
            <w:delText>assess</w:delText>
          </w:r>
        </w:del>
      </w:ins>
      <w:ins w:id="836" w:author="Bernard" w:date="2016-12-17T13:58:00Z">
        <w:del w:id="837" w:author="kat lane" w:date="2017-11-05T11:32:00Z">
          <w:r w:rsidDel="00970048">
            <w:rPr>
              <w:rFonts w:ascii="Times New Roman" w:hAnsi="Times New Roman"/>
              <w:sz w:val="24"/>
              <w:szCs w:val="24"/>
            </w:rPr>
            <w:delText xml:space="preserve"> the performance of government departments in </w:delText>
          </w:r>
        </w:del>
      </w:ins>
      <w:ins w:id="838" w:author="Bernard" w:date="2016-12-17T13:59:00Z">
        <w:del w:id="839" w:author="kat lane" w:date="2017-11-05T11:32:00Z">
          <w:r w:rsidDel="00970048">
            <w:rPr>
              <w:rFonts w:ascii="Times New Roman" w:hAnsi="Times New Roman"/>
              <w:sz w:val="24"/>
              <w:szCs w:val="24"/>
            </w:rPr>
            <w:delText>the</w:delText>
          </w:r>
        </w:del>
      </w:ins>
      <w:ins w:id="840" w:author="Bernard" w:date="2016-12-17T13:58:00Z">
        <w:del w:id="841" w:author="kat lane" w:date="2017-11-05T11:32:00Z">
          <w:r w:rsidDel="00970048">
            <w:rPr>
              <w:rFonts w:ascii="Times New Roman" w:hAnsi="Times New Roman"/>
              <w:sz w:val="24"/>
              <w:szCs w:val="24"/>
            </w:rPr>
            <w:delText xml:space="preserve"> </w:delText>
          </w:r>
        </w:del>
      </w:ins>
      <w:ins w:id="842" w:author="Bernard" w:date="2016-12-17T13:59:00Z">
        <w:del w:id="843" w:author="kat lane" w:date="2017-11-05T11:32:00Z">
          <w:r w:rsidDel="00970048">
            <w:rPr>
              <w:rFonts w:ascii="Times New Roman" w:hAnsi="Times New Roman"/>
              <w:sz w:val="24"/>
              <w:szCs w:val="24"/>
            </w:rPr>
            <w:delText>delivery of public sector services.</w:delText>
          </w:r>
        </w:del>
      </w:ins>
    </w:p>
    <w:p w:rsidR="0067104F" w:rsidDel="00970048" w:rsidRDefault="0067104F" w:rsidP="00631316">
      <w:pPr>
        <w:pStyle w:val="PlainText"/>
        <w:rPr>
          <w:ins w:id="844" w:author="Bernard" w:date="2016-12-17T13:59:00Z"/>
          <w:del w:id="845" w:author="kat lane" w:date="2017-11-05T11:32:00Z"/>
          <w:rFonts w:ascii="Times New Roman" w:hAnsi="Times New Roman"/>
          <w:sz w:val="24"/>
          <w:szCs w:val="24"/>
        </w:rPr>
      </w:pPr>
    </w:p>
    <w:p w:rsidR="0067104F" w:rsidDel="00970048" w:rsidRDefault="0067104F" w:rsidP="00631316">
      <w:pPr>
        <w:pStyle w:val="PlainText"/>
        <w:rPr>
          <w:ins w:id="846" w:author="Bernard" w:date="2016-12-17T13:49:00Z"/>
          <w:del w:id="847" w:author="kat lane" w:date="2017-11-05T11:32:00Z"/>
          <w:rFonts w:ascii="Times New Roman" w:hAnsi="Times New Roman"/>
          <w:sz w:val="24"/>
          <w:szCs w:val="24"/>
        </w:rPr>
      </w:pPr>
      <w:ins w:id="848" w:author="Bernard" w:date="2016-12-17T13:59:00Z">
        <w:del w:id="849" w:author="kat lane" w:date="2017-11-05T11:32:00Z">
          <w:r w:rsidDel="00970048">
            <w:rPr>
              <w:rFonts w:ascii="Times New Roman" w:hAnsi="Times New Roman"/>
              <w:sz w:val="24"/>
              <w:szCs w:val="24"/>
            </w:rPr>
            <w:delText>My Health Reco</w:delText>
          </w:r>
        </w:del>
      </w:ins>
      <w:ins w:id="850" w:author="Bernard" w:date="2016-12-17T14:00:00Z">
        <w:del w:id="851" w:author="kat lane" w:date="2017-11-05T11:32:00Z">
          <w:r w:rsidDel="00970048">
            <w:rPr>
              <w:rFonts w:ascii="Times New Roman" w:hAnsi="Times New Roman"/>
              <w:sz w:val="24"/>
              <w:szCs w:val="24"/>
            </w:rPr>
            <w:delText>r</w:delText>
          </w:r>
        </w:del>
      </w:ins>
      <w:ins w:id="852" w:author="Bernard" w:date="2016-12-17T13:59:00Z">
        <w:del w:id="853" w:author="kat lane" w:date="2017-11-05T11:32:00Z">
          <w:r w:rsidDel="00970048">
            <w:rPr>
              <w:rFonts w:ascii="Times New Roman" w:hAnsi="Times New Roman"/>
              <w:sz w:val="24"/>
              <w:szCs w:val="24"/>
            </w:rPr>
            <w:delText>d has been used as an example only, there are many more public sector</w:delText>
          </w:r>
        </w:del>
      </w:ins>
      <w:ins w:id="854" w:author="Bernard" w:date="2016-12-17T14:00:00Z">
        <w:del w:id="855" w:author="kat lane" w:date="2017-11-05T11:32:00Z">
          <w:r w:rsidDel="00970048">
            <w:rPr>
              <w:rFonts w:ascii="Times New Roman" w:hAnsi="Times New Roman"/>
              <w:sz w:val="24"/>
              <w:szCs w:val="24"/>
            </w:rPr>
            <w:delText xml:space="preserve"> programs that could be reported upon. </w:delText>
          </w:r>
        </w:del>
      </w:ins>
    </w:p>
    <w:p w:rsidR="006C45AD" w:rsidRPr="006A1E15" w:rsidDel="00970048" w:rsidRDefault="006C45AD" w:rsidP="00631316">
      <w:pPr>
        <w:pStyle w:val="PlainText"/>
        <w:rPr>
          <w:del w:id="856" w:author="kat lane" w:date="2017-11-05T11:32:00Z"/>
          <w:rFonts w:ascii="Times New Roman" w:hAnsi="Times New Roman"/>
          <w:sz w:val="24"/>
          <w:szCs w:val="24"/>
        </w:rPr>
      </w:pPr>
    </w:p>
    <w:p w:rsidR="005454D9" w:rsidRPr="006A1E15" w:rsidRDefault="00F036DA" w:rsidP="00F036DA">
      <w:pPr>
        <w:rPr>
          <w:rFonts w:ascii="Times New Roman" w:hAnsi="Times New Roman"/>
          <w:sz w:val="24"/>
          <w:szCs w:val="24"/>
        </w:rPr>
      </w:pPr>
      <w:r w:rsidRPr="006A1E15">
        <w:rPr>
          <w:rFonts w:ascii="Times New Roman" w:hAnsi="Times New Roman"/>
          <w:sz w:val="24"/>
          <w:szCs w:val="24"/>
        </w:rPr>
        <w:t>If you have any questions please do not</w:t>
      </w:r>
      <w:r w:rsidR="00631316" w:rsidRPr="006A1E15">
        <w:rPr>
          <w:rFonts w:ascii="Times New Roman" w:hAnsi="Times New Roman"/>
          <w:sz w:val="24"/>
          <w:szCs w:val="24"/>
        </w:rPr>
        <w:t xml:space="preserve"> hesitate to contact </w:t>
      </w:r>
      <w:del w:id="857" w:author="kat lane" w:date="2017-11-05T11:32:00Z">
        <w:r w:rsidR="00631316" w:rsidRPr="006A1E15" w:rsidDel="00970048">
          <w:rPr>
            <w:rFonts w:ascii="Times New Roman" w:hAnsi="Times New Roman"/>
            <w:sz w:val="24"/>
            <w:szCs w:val="24"/>
          </w:rPr>
          <w:delText>Roger Clarke</w:delText>
        </w:r>
      </w:del>
      <w:ins w:id="858" w:author="kat lane" w:date="2017-11-05T11:32:00Z">
        <w:r w:rsidR="00970048">
          <w:rPr>
            <w:rFonts w:ascii="Times New Roman" w:hAnsi="Times New Roman"/>
            <w:sz w:val="24"/>
            <w:szCs w:val="24"/>
          </w:rPr>
          <w:t>Kat Lane</w:t>
        </w:r>
      </w:ins>
      <w:r w:rsidRPr="006A1E15">
        <w:rPr>
          <w:rFonts w:ascii="Times New Roman" w:hAnsi="Times New Roman"/>
          <w:sz w:val="24"/>
          <w:szCs w:val="24"/>
        </w:rPr>
        <w:t>.</w:t>
      </w:r>
    </w:p>
    <w:p w:rsidR="005454D9" w:rsidRPr="006A1E15" w:rsidRDefault="005454D9" w:rsidP="005454D9">
      <w:pPr>
        <w:rPr>
          <w:rFonts w:ascii="Times New Roman" w:hAnsi="Times New Roman"/>
          <w:sz w:val="24"/>
          <w:szCs w:val="24"/>
        </w:rPr>
      </w:pPr>
    </w:p>
    <w:p w:rsidR="005454D9" w:rsidRPr="006A1E15" w:rsidRDefault="005454D9" w:rsidP="005454D9">
      <w:pPr>
        <w:rPr>
          <w:rFonts w:ascii="Times New Roman" w:hAnsi="Times New Roman"/>
          <w:sz w:val="24"/>
          <w:szCs w:val="24"/>
        </w:rPr>
      </w:pPr>
      <w:r w:rsidRPr="006A1E15">
        <w:rPr>
          <w:rFonts w:ascii="Times New Roman" w:hAnsi="Times New Roman"/>
          <w:sz w:val="24"/>
          <w:szCs w:val="24"/>
        </w:rPr>
        <w:t>Yours sincerely</w:t>
      </w:r>
    </w:p>
    <w:p w:rsidR="005454D9" w:rsidRPr="006A1E15" w:rsidRDefault="005454D9" w:rsidP="005454D9">
      <w:pPr>
        <w:rPr>
          <w:rFonts w:ascii="Times New Roman" w:hAnsi="Times New Roman"/>
          <w:sz w:val="24"/>
          <w:szCs w:val="24"/>
        </w:rPr>
      </w:pPr>
    </w:p>
    <w:p w:rsidR="005454D9" w:rsidRPr="006A1E15" w:rsidRDefault="005454D9" w:rsidP="005454D9">
      <w:pPr>
        <w:rPr>
          <w:rFonts w:ascii="Times New Roman" w:hAnsi="Times New Roman"/>
          <w:sz w:val="24"/>
          <w:szCs w:val="24"/>
        </w:rPr>
      </w:pPr>
    </w:p>
    <w:tbl>
      <w:tblPr>
        <w:tblW w:w="0" w:type="auto"/>
        <w:tblLayout w:type="fixed"/>
        <w:tblCellMar>
          <w:left w:w="80" w:type="dxa"/>
          <w:right w:w="80" w:type="dxa"/>
        </w:tblCellMar>
        <w:tblLook w:val="0000" w:firstRow="0" w:lastRow="0" w:firstColumn="0" w:lastColumn="0" w:noHBand="0" w:noVBand="0"/>
      </w:tblPr>
      <w:tblGrid>
        <w:gridCol w:w="3119"/>
        <w:gridCol w:w="3255"/>
        <w:gridCol w:w="3186"/>
      </w:tblGrid>
      <w:tr w:rsidR="005454D9" w:rsidRPr="006A1E15" w:rsidTr="00D80906">
        <w:trPr>
          <w:cantSplit/>
        </w:trPr>
        <w:tc>
          <w:tcPr>
            <w:tcW w:w="3119" w:type="dxa"/>
          </w:tcPr>
          <w:p w:rsidR="005454D9" w:rsidRPr="006A1E15" w:rsidRDefault="009A60A9" w:rsidP="00D80906">
            <w:pPr>
              <w:ind w:right="66"/>
              <w:rPr>
                <w:rFonts w:ascii="Times New Roman" w:hAnsi="Times New Roman"/>
                <w:sz w:val="24"/>
                <w:szCs w:val="24"/>
              </w:rPr>
            </w:pPr>
            <w:r>
              <w:rPr>
                <w:rFonts w:ascii="Times New Roman" w:hAnsi="Times New Roman"/>
                <w:noProof/>
                <w:sz w:val="24"/>
                <w:szCs w:val="24"/>
              </w:rPr>
              <w:drawing>
                <wp:inline distT="0" distB="0" distL="0" distR="0">
                  <wp:extent cx="1905000" cy="571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571500"/>
                          </a:xfrm>
                          <a:prstGeom prst="rect">
                            <a:avLst/>
                          </a:prstGeom>
                          <a:noFill/>
                          <a:ln>
                            <a:noFill/>
                          </a:ln>
                        </pic:spPr>
                      </pic:pic>
                    </a:graphicData>
                  </a:graphic>
                </wp:inline>
              </w:drawing>
            </w:r>
          </w:p>
        </w:tc>
        <w:tc>
          <w:tcPr>
            <w:tcW w:w="3255" w:type="dxa"/>
          </w:tcPr>
          <w:p w:rsidR="005454D9" w:rsidRPr="006A1E15" w:rsidRDefault="005454D9" w:rsidP="00D80906">
            <w:pPr>
              <w:ind w:right="126"/>
              <w:rPr>
                <w:rFonts w:ascii="Times New Roman" w:hAnsi="Times New Roman"/>
                <w:sz w:val="24"/>
                <w:szCs w:val="24"/>
              </w:rPr>
            </w:pPr>
          </w:p>
        </w:tc>
        <w:tc>
          <w:tcPr>
            <w:tcW w:w="3186" w:type="dxa"/>
          </w:tcPr>
          <w:p w:rsidR="005454D9" w:rsidRPr="006A1E15" w:rsidRDefault="005454D9" w:rsidP="00D80906">
            <w:pPr>
              <w:ind w:right="86"/>
              <w:rPr>
                <w:rFonts w:ascii="Times New Roman" w:hAnsi="Times New Roman"/>
                <w:sz w:val="24"/>
                <w:szCs w:val="24"/>
              </w:rPr>
            </w:pPr>
          </w:p>
        </w:tc>
      </w:tr>
      <w:tr w:rsidR="005454D9" w:rsidRPr="006A1E15" w:rsidTr="00D80906">
        <w:trPr>
          <w:cantSplit/>
        </w:trPr>
        <w:tc>
          <w:tcPr>
            <w:tcW w:w="3119" w:type="dxa"/>
          </w:tcPr>
          <w:p w:rsidR="006A1E15" w:rsidRDefault="006A1E15" w:rsidP="00D80906">
            <w:pPr>
              <w:ind w:right="66"/>
              <w:rPr>
                <w:rFonts w:ascii="Times New Roman" w:hAnsi="Times New Roman"/>
                <w:sz w:val="24"/>
                <w:szCs w:val="24"/>
              </w:rPr>
            </w:pPr>
          </w:p>
          <w:p w:rsidR="00970048" w:rsidRDefault="006A1E15" w:rsidP="00D80906">
            <w:pPr>
              <w:ind w:right="66"/>
              <w:rPr>
                <w:ins w:id="859" w:author="kat lane" w:date="2017-11-05T11:33:00Z"/>
                <w:rFonts w:ascii="Times New Roman" w:hAnsi="Times New Roman"/>
                <w:sz w:val="24"/>
                <w:szCs w:val="24"/>
              </w:rPr>
            </w:pPr>
            <w:r>
              <w:rPr>
                <w:rFonts w:ascii="Times New Roman" w:hAnsi="Times New Roman"/>
                <w:sz w:val="24"/>
                <w:szCs w:val="24"/>
              </w:rPr>
              <w:t>Kat Lane</w:t>
            </w:r>
          </w:p>
          <w:p w:rsidR="005454D9" w:rsidRPr="006A1E15" w:rsidRDefault="009A60A9" w:rsidP="009A60A9">
            <w:pPr>
              <w:ind w:right="0"/>
              <w:rPr>
                <w:rFonts w:ascii="Times New Roman" w:hAnsi="Times New Roman"/>
                <w:sz w:val="24"/>
                <w:szCs w:val="24"/>
              </w:rPr>
              <w:pPrChange w:id="860" w:author="kat lane" w:date="2017-11-05T12:34:00Z">
                <w:pPr>
                  <w:ind w:right="66"/>
                </w:pPr>
              </w:pPrChange>
            </w:pPr>
            <w:ins w:id="861" w:author="kat lane" w:date="2017-11-05T11:33:00Z">
              <w:r>
                <w:rPr>
                  <w:rFonts w:ascii="Times New Roman" w:hAnsi="Times New Roman"/>
                  <w:sz w:val="24"/>
                  <w:szCs w:val="24"/>
                </w:rPr>
                <w:t xml:space="preserve">Australian </w:t>
              </w:r>
              <w:r w:rsidR="00970048">
                <w:rPr>
                  <w:rFonts w:ascii="Times New Roman" w:hAnsi="Times New Roman"/>
                  <w:sz w:val="24"/>
                  <w:szCs w:val="24"/>
                </w:rPr>
                <w:t>Privacy Foundation</w:t>
              </w:r>
            </w:ins>
            <w:del w:id="862" w:author="kat lane" w:date="2017-11-05T11:33:00Z">
              <w:r w:rsidR="006A1E15" w:rsidDel="00970048">
                <w:rPr>
                  <w:rFonts w:ascii="Times New Roman" w:hAnsi="Times New Roman"/>
                  <w:sz w:val="24"/>
                  <w:szCs w:val="24"/>
                </w:rPr>
                <w:delText>,</w:delText>
              </w:r>
            </w:del>
            <w:del w:id="863" w:author="kat lane" w:date="2017-11-05T11:32:00Z">
              <w:r w:rsidR="006A1E15" w:rsidDel="00970048">
                <w:rPr>
                  <w:rFonts w:ascii="Times New Roman" w:hAnsi="Times New Roman"/>
                  <w:sz w:val="24"/>
                  <w:szCs w:val="24"/>
                </w:rPr>
                <w:delText xml:space="preserve"> </w:delText>
              </w:r>
              <w:r w:rsidR="005454D9" w:rsidRPr="006A1E15" w:rsidDel="00970048">
                <w:rPr>
                  <w:rFonts w:ascii="Times New Roman" w:hAnsi="Times New Roman"/>
                  <w:sz w:val="24"/>
                  <w:szCs w:val="24"/>
                </w:rPr>
                <w:delText>Chair</w:delText>
              </w:r>
            </w:del>
          </w:p>
          <w:p w:rsidR="005454D9" w:rsidRPr="006A1E15" w:rsidRDefault="005454D9" w:rsidP="00D80906">
            <w:pPr>
              <w:ind w:right="66"/>
              <w:rPr>
                <w:rFonts w:ascii="Times New Roman" w:hAnsi="Times New Roman"/>
                <w:sz w:val="24"/>
                <w:szCs w:val="24"/>
              </w:rPr>
            </w:pPr>
            <w:r w:rsidRPr="006A1E15">
              <w:rPr>
                <w:rFonts w:ascii="Times New Roman" w:hAnsi="Times New Roman"/>
                <w:sz w:val="24"/>
                <w:szCs w:val="24"/>
              </w:rPr>
              <w:t>0447 620 694</w:t>
            </w:r>
          </w:p>
          <w:p w:rsidR="005454D9" w:rsidRPr="006A1E15" w:rsidRDefault="005454D9" w:rsidP="00D80906">
            <w:pPr>
              <w:ind w:right="66"/>
              <w:rPr>
                <w:rFonts w:ascii="Times New Roman" w:hAnsi="Times New Roman"/>
                <w:sz w:val="24"/>
                <w:szCs w:val="24"/>
              </w:rPr>
            </w:pPr>
            <w:r w:rsidRPr="006A1E15">
              <w:rPr>
                <w:rFonts w:ascii="Times New Roman" w:hAnsi="Times New Roman"/>
                <w:sz w:val="24"/>
                <w:szCs w:val="24"/>
              </w:rPr>
              <w:t>Kat.Lane@privacy.org.au</w:t>
            </w:r>
          </w:p>
        </w:tc>
        <w:tc>
          <w:tcPr>
            <w:tcW w:w="3255" w:type="dxa"/>
          </w:tcPr>
          <w:p w:rsidR="005454D9" w:rsidRPr="006A1E15" w:rsidRDefault="005454D9" w:rsidP="00D80906">
            <w:pPr>
              <w:ind w:right="66"/>
              <w:rPr>
                <w:rFonts w:ascii="Times New Roman" w:hAnsi="Times New Roman"/>
                <w:sz w:val="24"/>
                <w:szCs w:val="24"/>
              </w:rPr>
            </w:pPr>
          </w:p>
        </w:tc>
        <w:tc>
          <w:tcPr>
            <w:tcW w:w="3186" w:type="dxa"/>
          </w:tcPr>
          <w:p w:rsidR="005454D9" w:rsidRPr="006A1E15" w:rsidRDefault="005454D9" w:rsidP="00D80906">
            <w:pPr>
              <w:ind w:right="66"/>
              <w:rPr>
                <w:rFonts w:ascii="Times New Roman" w:hAnsi="Times New Roman"/>
                <w:sz w:val="24"/>
                <w:szCs w:val="24"/>
              </w:rPr>
            </w:pPr>
          </w:p>
        </w:tc>
      </w:tr>
    </w:tbl>
    <w:p w:rsidR="005454D9" w:rsidRPr="006A1E15" w:rsidRDefault="005454D9" w:rsidP="005454D9">
      <w:pPr>
        <w:pStyle w:val="paragraph"/>
        <w:tabs>
          <w:tab w:val="clear" w:pos="1531"/>
        </w:tabs>
        <w:ind w:left="0" w:firstLine="0"/>
        <w:jc w:val="both"/>
        <w:rPr>
          <w:sz w:val="24"/>
          <w:szCs w:val="24"/>
        </w:rPr>
      </w:pPr>
    </w:p>
    <w:p w:rsidR="005454D9" w:rsidRPr="006A1E15" w:rsidRDefault="005454D9" w:rsidP="005454D9">
      <w:pPr>
        <w:rPr>
          <w:rFonts w:ascii="Times New Roman" w:hAnsi="Times New Roman"/>
          <w:sz w:val="24"/>
          <w:szCs w:val="24"/>
          <w:lang w:val="en-AU" w:eastAsia="en-AU"/>
        </w:rPr>
      </w:pPr>
    </w:p>
    <w:sectPr w:rsidR="005454D9" w:rsidRPr="006A1E15">
      <w:footerReference w:type="default" r:id="rId10"/>
      <w:footerReference w:type="first" r:id="rId11"/>
      <w:pgSz w:w="11900" w:h="16840"/>
      <w:pgMar w:top="1134" w:right="1179" w:bottom="1134" w:left="1162" w:header="561" w:footer="56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35E2" w:rsidRDefault="00AE35E2">
      <w:r>
        <w:separator/>
      </w:r>
    </w:p>
  </w:endnote>
  <w:endnote w:type="continuationSeparator" w:id="0">
    <w:p w:rsidR="00AE35E2" w:rsidRDefault="00AE3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New York">
    <w:altName w:val="Tahoma"/>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Geneva">
    <w:altName w:val="Arial"/>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aco">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Lato">
    <w:charset w:val="00"/>
    <w:family w:val="swiss"/>
    <w:pitch w:val="variable"/>
    <w:sig w:usb0="A00000AF" w:usb1="50006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A01" w:rsidRDefault="00580A01">
    <w:pPr>
      <w:pStyle w:val="Footer"/>
      <w:jc w:val="center"/>
    </w:pPr>
    <w:r>
      <w:fldChar w:fldCharType="begin"/>
    </w:r>
    <w:r>
      <w:instrText xml:space="preserve"> PAGE   \* MERGEFORMAT </w:instrText>
    </w:r>
    <w:r>
      <w:fldChar w:fldCharType="separate"/>
    </w:r>
    <w:r w:rsidR="00041FEA">
      <w:rPr>
        <w:noProof/>
      </w:rPr>
      <w:t>3</w:t>
    </w:r>
    <w:r>
      <w:rPr>
        <w:noProof/>
      </w:rPr>
      <w:fldChar w:fldCharType="end"/>
    </w:r>
  </w:p>
  <w:p w:rsidR="00580A01" w:rsidRDefault="00580A01">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0A01" w:rsidRDefault="00580A01">
    <w:pPr>
      <w:jc w:val="center"/>
    </w:pPr>
    <w:r>
      <w:t>The APF  –  Australia’s leading public interest voice in the privacy arena since 1987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35E2" w:rsidRDefault="00AE35E2">
      <w:r>
        <w:separator/>
      </w:r>
    </w:p>
  </w:footnote>
  <w:footnote w:type="continuationSeparator" w:id="0">
    <w:p w:rsidR="00AE35E2" w:rsidRDefault="00AE35E2">
      <w:r>
        <w:continuationSeparator/>
      </w:r>
    </w:p>
  </w:footnote>
  <w:footnote w:id="1">
    <w:p w:rsidR="00C72134" w:rsidRPr="00C72134" w:rsidRDefault="00C72134">
      <w:pPr>
        <w:pStyle w:val="FootnoteText"/>
        <w:rPr>
          <w:lang w:val="en-AU"/>
          <w:rPrChange w:id="120" w:author="kat lane" w:date="2017-11-05T11:53:00Z">
            <w:rPr/>
          </w:rPrChange>
        </w:rPr>
      </w:pPr>
      <w:ins w:id="121" w:author="kat lane" w:date="2017-11-05T11:53:00Z">
        <w:r>
          <w:rPr>
            <w:rStyle w:val="FootnoteReference"/>
          </w:rPr>
          <w:footnoteRef/>
        </w:r>
        <w:r>
          <w:t xml:space="preserve"> </w:t>
        </w:r>
        <w:r>
          <w:rPr>
            <w:lang w:val="en-AU"/>
          </w:rPr>
          <w:t>For example the European Union privacy laws</w:t>
        </w:r>
      </w:ins>
    </w:p>
  </w:footnote>
  <w:footnote w:id="2">
    <w:p w:rsidR="005F0BF4" w:rsidRPr="005F0BF4" w:rsidRDefault="005F0BF4">
      <w:pPr>
        <w:pStyle w:val="FootnoteText"/>
        <w:rPr>
          <w:lang w:val="en-AU"/>
          <w:rPrChange w:id="147" w:author="kat lane" w:date="2017-11-05T12:03:00Z">
            <w:rPr/>
          </w:rPrChange>
        </w:rPr>
      </w:pPr>
      <w:ins w:id="148" w:author="kat lane" w:date="2017-11-05T12:03:00Z">
        <w:r>
          <w:rPr>
            <w:rStyle w:val="FootnoteReference"/>
          </w:rPr>
          <w:footnoteRef/>
        </w:r>
        <w:r>
          <w:t xml:space="preserve"> </w:t>
        </w:r>
        <w:r>
          <w:rPr>
            <w:lang w:val="en-AU"/>
          </w:rPr>
          <w:t>See Privacy Commissioner v Telstra Corporation Ltd</w:t>
        </w:r>
      </w:ins>
      <w:ins w:id="149" w:author="kat lane" w:date="2017-11-05T12:04:00Z">
        <w:r w:rsidR="002A65EE">
          <w:rPr>
            <w:lang w:val="en-AU"/>
          </w:rPr>
          <w:t xml:space="preserve"> [201</w:t>
        </w:r>
      </w:ins>
      <w:ins w:id="150" w:author="kat lane" w:date="2017-11-05T12:05:00Z">
        <w:r w:rsidR="002A65EE">
          <w:rPr>
            <w:lang w:val="en-AU"/>
          </w:rPr>
          <w:t>7] FCAFC (19 January 2017)</w:t>
        </w:r>
      </w:ins>
    </w:p>
  </w:footnote>
  <w:footnote w:id="3">
    <w:p w:rsidR="009A60A9" w:rsidRPr="009A60A9" w:rsidRDefault="009A60A9">
      <w:pPr>
        <w:pStyle w:val="FootnoteText"/>
        <w:rPr>
          <w:lang w:val="en-AU"/>
          <w:rPrChange w:id="177" w:author="kat lane" w:date="2017-11-05T12:32:00Z">
            <w:rPr/>
          </w:rPrChange>
        </w:rPr>
      </w:pPr>
      <w:ins w:id="178" w:author="kat lane" w:date="2017-11-05T12:32:00Z">
        <w:r>
          <w:rPr>
            <w:rStyle w:val="FootnoteReference"/>
          </w:rPr>
          <w:footnoteRef/>
        </w:r>
        <w:r>
          <w:t xml:space="preserve"> </w:t>
        </w:r>
      </w:ins>
      <w:ins w:id="179" w:author="kat lane" w:date="2017-11-05T12:33:00Z">
        <w:r>
          <w:rPr>
            <w:lang w:val="en-AU"/>
          </w:rPr>
          <w:t>See Tournier v National Provincial and Union Bank of England [1924] 1 KB 461</w:t>
        </w:r>
      </w:ins>
    </w:p>
  </w:footnote>
  <w:footnote w:id="4">
    <w:p w:rsidR="000268AC" w:rsidRPr="000268AC" w:rsidRDefault="000268AC">
      <w:pPr>
        <w:pStyle w:val="FootnoteText"/>
        <w:rPr>
          <w:lang w:val="en-AU"/>
          <w:rPrChange w:id="247" w:author="kat lane" w:date="2017-11-05T12:55:00Z">
            <w:rPr/>
          </w:rPrChange>
        </w:rPr>
      </w:pPr>
      <w:ins w:id="248" w:author="kat lane" w:date="2017-11-05T12:55:00Z">
        <w:r>
          <w:rPr>
            <w:rStyle w:val="FootnoteReference"/>
          </w:rPr>
          <w:footnoteRef/>
        </w:r>
        <w:r>
          <w:t xml:space="preserve"> </w:t>
        </w:r>
        <w:r>
          <w:rPr>
            <w:lang w:val="en-AU"/>
          </w:rPr>
          <w:t xml:space="preserve">Many articles but for example see </w:t>
        </w:r>
        <w:r w:rsidRPr="000268AC">
          <w:rPr>
            <w:lang w:val="en-AU"/>
          </w:rPr>
          <w:t>https://www.theverge.com/2017/9/22/16345580/equifax-data-breach-credit-identity-theft-updates</w:t>
        </w:r>
      </w:ins>
    </w:p>
  </w:footnote>
  <w:footnote w:id="5">
    <w:p w:rsidR="00C72134" w:rsidRPr="00C72134" w:rsidRDefault="00C72134">
      <w:pPr>
        <w:pStyle w:val="FootnoteText"/>
        <w:rPr>
          <w:lang w:val="en-AU"/>
          <w:rPrChange w:id="277" w:author="kat lane" w:date="2017-11-05T11:44:00Z">
            <w:rPr/>
          </w:rPrChange>
        </w:rPr>
      </w:pPr>
      <w:ins w:id="278" w:author="kat lane" w:date="2017-11-05T11:44:00Z">
        <w:r>
          <w:rPr>
            <w:rStyle w:val="FootnoteReference"/>
          </w:rPr>
          <w:footnoteRef/>
        </w:r>
        <w:r>
          <w:t xml:space="preserve"> </w:t>
        </w:r>
        <w:r>
          <w:rPr>
            <w:lang w:val="en-AU"/>
          </w:rPr>
          <w:t xml:space="preserve">Office of the Australian Information Commissioner, Australian Community Attitudes to Privacy Survey 2017 available at </w:t>
        </w:r>
      </w:ins>
      <w:ins w:id="279" w:author="kat lane" w:date="2017-11-05T11:45:00Z">
        <w:r w:rsidRPr="00C72134">
          <w:rPr>
            <w:lang w:val="en-AU"/>
          </w:rPr>
          <w:t>https://www.oaic.gov.au/engage-with-us/community-attitudes/australian-community-attitudes-to-privacy-survey-2017#s1-0-summary-of-results</w:t>
        </w:r>
      </w:ins>
    </w:p>
  </w:footnote>
  <w:footnote w:id="6">
    <w:p w:rsidR="001D6E30" w:rsidRPr="001D6E30" w:rsidRDefault="001D6E30">
      <w:pPr>
        <w:pStyle w:val="FootnoteText"/>
        <w:rPr>
          <w:lang w:val="en-AU"/>
          <w:rPrChange w:id="330" w:author="kat lane" w:date="2017-11-05T13:32:00Z">
            <w:rPr/>
          </w:rPrChange>
        </w:rPr>
      </w:pPr>
      <w:ins w:id="331" w:author="kat lane" w:date="2017-11-05T13:32:00Z">
        <w:r>
          <w:rPr>
            <w:rStyle w:val="FootnoteReference"/>
          </w:rPr>
          <w:footnoteRef/>
        </w:r>
        <w:r>
          <w:t xml:space="preserve"> </w:t>
        </w:r>
        <w:r>
          <w:rPr>
            <w:lang w:val="en-AU"/>
          </w:rPr>
          <w:t xml:space="preserve">For example, see </w:t>
        </w:r>
        <w:r w:rsidRPr="001D6E30">
          <w:rPr>
            <w:lang w:val="en-AU"/>
          </w:rPr>
          <w:t>http://www.smh.com.au/business/energy-retailer-fined-for-switching-customers-without-consent-20170123-gtxfgv.html</w:t>
        </w:r>
      </w:ins>
    </w:p>
  </w:footnote>
  <w:footnote w:id="7">
    <w:p w:rsidR="00580A01" w:rsidRPr="006A1E15" w:rsidDel="00970048" w:rsidRDefault="00580A01">
      <w:pPr>
        <w:pStyle w:val="FootnoteText"/>
        <w:rPr>
          <w:del w:id="723" w:author="kat lane" w:date="2017-11-05T11:32:00Z"/>
          <w:lang w:val="en-AU"/>
        </w:rPr>
      </w:pPr>
      <w:del w:id="724" w:author="kat lane" w:date="2017-11-05T11:32:00Z">
        <w:r w:rsidDel="00970048">
          <w:rPr>
            <w:rStyle w:val="FootnoteReference"/>
          </w:rPr>
          <w:footnoteRef/>
        </w:r>
        <w:r w:rsidDel="00970048">
          <w:delText xml:space="preserve"> </w:delText>
        </w:r>
        <w:r w:rsidRPr="006A1E15" w:rsidDel="00970048">
          <w:rPr>
            <w:rFonts w:ascii="Times New Roman" w:hAnsi="Times New Roman"/>
            <w:sz w:val="24"/>
            <w:szCs w:val="24"/>
          </w:rPr>
          <w:delText>https://www.dpmc.gov.au/public-data/public-sector-data-management-project</w:delText>
        </w:r>
      </w:del>
    </w:p>
  </w:footnote>
  <w:footnote w:id="8">
    <w:p w:rsidR="00580A01" w:rsidRPr="006A1E15" w:rsidDel="00970048" w:rsidRDefault="00580A01">
      <w:pPr>
        <w:pStyle w:val="FootnoteText"/>
        <w:rPr>
          <w:del w:id="732" w:author="kat lane" w:date="2017-11-05T11:32:00Z"/>
          <w:lang w:val="en-AU"/>
        </w:rPr>
      </w:pPr>
      <w:del w:id="733" w:author="kat lane" w:date="2017-11-05T11:32:00Z">
        <w:r w:rsidDel="00970048">
          <w:rPr>
            <w:rStyle w:val="FootnoteReference"/>
          </w:rPr>
          <w:footnoteRef/>
        </w:r>
        <w:r w:rsidR="00AE35E2" w:rsidDel="00970048">
          <w:fldChar w:fldCharType="begin"/>
        </w:r>
        <w:r w:rsidR="00AE35E2" w:rsidDel="00970048">
          <w:delInstrText xml:space="preserve"> HYPERLINK "https://www.dpmc.gov.au/sites/default/files/publications/public_sector_data_mgt_project.pdf" </w:delInstrText>
        </w:r>
        <w:r w:rsidR="00AE35E2" w:rsidDel="00970048">
          <w:fldChar w:fldCharType="separate"/>
        </w:r>
        <w:r w:rsidRPr="006A1E15" w:rsidDel="00970048">
          <w:rPr>
            <w:rStyle w:val="Hyperlink"/>
            <w:rFonts w:ascii="Times New Roman" w:hAnsi="Times New Roman"/>
            <w:sz w:val="24"/>
            <w:szCs w:val="24"/>
          </w:rPr>
          <w:delText>https://www.dpmc.gov.au/sites/default/files/publications/public_sector_data_mgt_project.pdf</w:delText>
        </w:r>
        <w:r w:rsidR="00AE35E2" w:rsidDel="00970048">
          <w:rPr>
            <w:rStyle w:val="Hyperlink"/>
            <w:rFonts w:ascii="Times New Roman" w:hAnsi="Times New Roman"/>
            <w:sz w:val="24"/>
            <w:szCs w:val="24"/>
          </w:rPr>
          <w:fldChar w:fldCharType="end"/>
        </w:r>
        <w:r w:rsidRPr="006A1E15" w:rsidDel="00970048">
          <w:rPr>
            <w:rFonts w:ascii="Times New Roman" w:hAnsi="Times New Roman"/>
            <w:sz w:val="24"/>
            <w:szCs w:val="24"/>
          </w:rPr>
          <w:br/>
          <w:delText>Slide 7.</w:delText>
        </w:r>
      </w:del>
    </w:p>
  </w:footnote>
  <w:footnote w:id="9">
    <w:p w:rsidR="00580A01" w:rsidRPr="006A1E15" w:rsidDel="00970048" w:rsidRDefault="00580A01">
      <w:pPr>
        <w:pStyle w:val="FootnoteText"/>
        <w:rPr>
          <w:del w:id="740" w:author="kat lane" w:date="2017-11-05T11:32:00Z"/>
          <w:lang w:val="en-AU"/>
        </w:rPr>
      </w:pPr>
      <w:del w:id="741" w:author="kat lane" w:date="2017-11-05T11:32:00Z">
        <w:r w:rsidDel="00970048">
          <w:rPr>
            <w:rStyle w:val="FootnoteReference"/>
          </w:rPr>
          <w:footnoteRef/>
        </w:r>
        <w:r w:rsidDel="00970048">
          <w:delText xml:space="preserve"> </w:delText>
        </w:r>
        <w:r w:rsidRPr="006A1E15" w:rsidDel="00970048">
          <w:rPr>
            <w:rFonts w:ascii="Times New Roman" w:hAnsi="Times New Roman"/>
            <w:sz w:val="24"/>
            <w:szCs w:val="24"/>
          </w:rPr>
          <w:delText>https://papers.ssrn.com/sol3/papers.cfm?abstract_id=2881787</w:delText>
        </w:r>
      </w:del>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39E9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9D628D"/>
    <w:multiLevelType w:val="hybridMultilevel"/>
    <w:tmpl w:val="5B847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642CA"/>
    <w:multiLevelType w:val="hybridMultilevel"/>
    <w:tmpl w:val="EE0A75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CFE1138"/>
    <w:multiLevelType w:val="hybridMultilevel"/>
    <w:tmpl w:val="9BD6EFB4"/>
    <w:lvl w:ilvl="0" w:tplc="8884A958">
      <w:start w:val="1"/>
      <w:numFmt w:val="bullet"/>
      <w:lvlText w:val=""/>
      <w:lvlJc w:val="left"/>
      <w:pPr>
        <w:ind w:left="480" w:hanging="360"/>
      </w:pPr>
      <w:rPr>
        <w:rFonts w:ascii="Symbol" w:eastAsia="Symbol" w:hAnsi="Symbol" w:hint="default"/>
        <w:sz w:val="22"/>
        <w:szCs w:val="22"/>
      </w:rPr>
    </w:lvl>
    <w:lvl w:ilvl="1" w:tplc="19AADF7C">
      <w:start w:val="1"/>
      <w:numFmt w:val="bullet"/>
      <w:lvlText w:val=""/>
      <w:lvlJc w:val="left"/>
      <w:pPr>
        <w:ind w:left="991" w:hanging="360"/>
      </w:pPr>
      <w:rPr>
        <w:rFonts w:ascii="Wingdings" w:eastAsia="Wingdings" w:hAnsi="Wingdings" w:hint="default"/>
        <w:w w:val="99"/>
        <w:sz w:val="24"/>
        <w:szCs w:val="24"/>
      </w:rPr>
    </w:lvl>
    <w:lvl w:ilvl="2" w:tplc="4AE2388C">
      <w:start w:val="1"/>
      <w:numFmt w:val="bullet"/>
      <w:lvlText w:val=""/>
      <w:lvlJc w:val="left"/>
      <w:pPr>
        <w:ind w:left="1560" w:hanging="360"/>
      </w:pPr>
      <w:rPr>
        <w:rFonts w:ascii="Wingdings" w:eastAsia="Wingdings" w:hAnsi="Wingdings" w:hint="default"/>
        <w:sz w:val="22"/>
        <w:szCs w:val="22"/>
      </w:rPr>
    </w:lvl>
    <w:lvl w:ilvl="3" w:tplc="C2D03498">
      <w:start w:val="1"/>
      <w:numFmt w:val="bullet"/>
      <w:lvlText w:val="•"/>
      <w:lvlJc w:val="left"/>
      <w:pPr>
        <w:ind w:left="2523" w:hanging="360"/>
      </w:pPr>
      <w:rPr>
        <w:rFonts w:hint="default"/>
      </w:rPr>
    </w:lvl>
    <w:lvl w:ilvl="4" w:tplc="F3E0A35A">
      <w:start w:val="1"/>
      <w:numFmt w:val="bullet"/>
      <w:lvlText w:val="•"/>
      <w:lvlJc w:val="left"/>
      <w:pPr>
        <w:ind w:left="3486" w:hanging="360"/>
      </w:pPr>
      <w:rPr>
        <w:rFonts w:hint="default"/>
      </w:rPr>
    </w:lvl>
    <w:lvl w:ilvl="5" w:tplc="55309F44">
      <w:start w:val="1"/>
      <w:numFmt w:val="bullet"/>
      <w:lvlText w:val="•"/>
      <w:lvlJc w:val="left"/>
      <w:pPr>
        <w:ind w:left="4450" w:hanging="360"/>
      </w:pPr>
      <w:rPr>
        <w:rFonts w:hint="default"/>
      </w:rPr>
    </w:lvl>
    <w:lvl w:ilvl="6" w:tplc="80827F12">
      <w:start w:val="1"/>
      <w:numFmt w:val="bullet"/>
      <w:lvlText w:val="•"/>
      <w:lvlJc w:val="left"/>
      <w:pPr>
        <w:ind w:left="5413" w:hanging="360"/>
      </w:pPr>
      <w:rPr>
        <w:rFonts w:hint="default"/>
      </w:rPr>
    </w:lvl>
    <w:lvl w:ilvl="7" w:tplc="336056CC">
      <w:start w:val="1"/>
      <w:numFmt w:val="bullet"/>
      <w:lvlText w:val="•"/>
      <w:lvlJc w:val="left"/>
      <w:pPr>
        <w:ind w:left="6376" w:hanging="360"/>
      </w:pPr>
      <w:rPr>
        <w:rFonts w:hint="default"/>
      </w:rPr>
    </w:lvl>
    <w:lvl w:ilvl="8" w:tplc="2A125A5C">
      <w:start w:val="1"/>
      <w:numFmt w:val="bullet"/>
      <w:lvlText w:val="•"/>
      <w:lvlJc w:val="left"/>
      <w:pPr>
        <w:ind w:left="7339" w:hanging="360"/>
      </w:pPr>
      <w:rPr>
        <w:rFonts w:hint="default"/>
      </w:rPr>
    </w:lvl>
  </w:abstractNum>
  <w:abstractNum w:abstractNumId="4" w15:restartNumberingAfterBreak="0">
    <w:nsid w:val="0F1E1D7B"/>
    <w:multiLevelType w:val="hybridMultilevel"/>
    <w:tmpl w:val="46965E50"/>
    <w:lvl w:ilvl="0" w:tplc="B4165738">
      <w:start w:val="1"/>
      <w:numFmt w:val="decimal"/>
      <w:lvlText w:val="%1."/>
      <w:lvlJc w:val="left"/>
      <w:pPr>
        <w:ind w:left="1135" w:hanging="195"/>
      </w:pPr>
      <w:rPr>
        <w:rFonts w:ascii="Palatino Linotype" w:eastAsia="Palatino Linotype" w:hAnsi="Palatino Linotype" w:hint="default"/>
        <w:w w:val="102"/>
        <w:sz w:val="19"/>
        <w:szCs w:val="19"/>
      </w:rPr>
    </w:lvl>
    <w:lvl w:ilvl="1" w:tplc="9050D24A">
      <w:start w:val="1"/>
      <w:numFmt w:val="bullet"/>
      <w:lvlText w:val="•"/>
      <w:lvlJc w:val="left"/>
      <w:pPr>
        <w:ind w:left="2164" w:hanging="195"/>
      </w:pPr>
      <w:rPr>
        <w:rFonts w:hint="default"/>
      </w:rPr>
    </w:lvl>
    <w:lvl w:ilvl="2" w:tplc="1FA42266">
      <w:start w:val="1"/>
      <w:numFmt w:val="bullet"/>
      <w:lvlText w:val="•"/>
      <w:lvlJc w:val="left"/>
      <w:pPr>
        <w:ind w:left="3188" w:hanging="195"/>
      </w:pPr>
      <w:rPr>
        <w:rFonts w:hint="default"/>
      </w:rPr>
    </w:lvl>
    <w:lvl w:ilvl="3" w:tplc="13C8349A">
      <w:start w:val="1"/>
      <w:numFmt w:val="bullet"/>
      <w:lvlText w:val="•"/>
      <w:lvlJc w:val="left"/>
      <w:pPr>
        <w:ind w:left="4212" w:hanging="195"/>
      </w:pPr>
      <w:rPr>
        <w:rFonts w:hint="default"/>
      </w:rPr>
    </w:lvl>
    <w:lvl w:ilvl="4" w:tplc="5840F03A">
      <w:start w:val="1"/>
      <w:numFmt w:val="bullet"/>
      <w:lvlText w:val="•"/>
      <w:lvlJc w:val="left"/>
      <w:pPr>
        <w:ind w:left="5236" w:hanging="195"/>
      </w:pPr>
      <w:rPr>
        <w:rFonts w:hint="default"/>
      </w:rPr>
    </w:lvl>
    <w:lvl w:ilvl="5" w:tplc="69602790">
      <w:start w:val="1"/>
      <w:numFmt w:val="bullet"/>
      <w:lvlText w:val="•"/>
      <w:lvlJc w:val="left"/>
      <w:pPr>
        <w:ind w:left="6260" w:hanging="195"/>
      </w:pPr>
      <w:rPr>
        <w:rFonts w:hint="default"/>
      </w:rPr>
    </w:lvl>
    <w:lvl w:ilvl="6" w:tplc="0D98EF40">
      <w:start w:val="1"/>
      <w:numFmt w:val="bullet"/>
      <w:lvlText w:val="•"/>
      <w:lvlJc w:val="left"/>
      <w:pPr>
        <w:ind w:left="7284" w:hanging="195"/>
      </w:pPr>
      <w:rPr>
        <w:rFonts w:hint="default"/>
      </w:rPr>
    </w:lvl>
    <w:lvl w:ilvl="7" w:tplc="138C6058">
      <w:start w:val="1"/>
      <w:numFmt w:val="bullet"/>
      <w:lvlText w:val="•"/>
      <w:lvlJc w:val="left"/>
      <w:pPr>
        <w:ind w:left="8308" w:hanging="195"/>
      </w:pPr>
      <w:rPr>
        <w:rFonts w:hint="default"/>
      </w:rPr>
    </w:lvl>
    <w:lvl w:ilvl="8" w:tplc="9746FCF4">
      <w:start w:val="1"/>
      <w:numFmt w:val="bullet"/>
      <w:lvlText w:val="•"/>
      <w:lvlJc w:val="left"/>
      <w:pPr>
        <w:ind w:left="9332" w:hanging="195"/>
      </w:pPr>
      <w:rPr>
        <w:rFonts w:hint="default"/>
      </w:rPr>
    </w:lvl>
  </w:abstractNum>
  <w:abstractNum w:abstractNumId="5" w15:restartNumberingAfterBreak="0">
    <w:nsid w:val="111752D1"/>
    <w:multiLevelType w:val="hybridMultilevel"/>
    <w:tmpl w:val="D4C645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7E01218"/>
    <w:multiLevelType w:val="hybridMultilevel"/>
    <w:tmpl w:val="855C82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84539CA"/>
    <w:multiLevelType w:val="hybridMultilevel"/>
    <w:tmpl w:val="ED183D6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8CD2031"/>
    <w:multiLevelType w:val="hybridMultilevel"/>
    <w:tmpl w:val="AFBAE942"/>
    <w:lvl w:ilvl="0" w:tplc="45043A6E">
      <w:start w:val="1"/>
      <w:numFmt w:val="decimal"/>
      <w:lvlText w:val="%1."/>
      <w:lvlJc w:val="left"/>
      <w:pPr>
        <w:ind w:left="778" w:hanging="360"/>
      </w:pPr>
      <w:rPr>
        <w:rFonts w:ascii="Times New Roman" w:eastAsia="Calibri" w:hAnsi="Times New Roman" w:cs="Times New Roman"/>
      </w:rPr>
    </w:lvl>
    <w:lvl w:ilvl="1" w:tplc="0C090019" w:tentative="1">
      <w:start w:val="1"/>
      <w:numFmt w:val="lowerLetter"/>
      <w:lvlText w:val="%2."/>
      <w:lvlJc w:val="left"/>
      <w:pPr>
        <w:ind w:left="1498" w:hanging="360"/>
      </w:pPr>
    </w:lvl>
    <w:lvl w:ilvl="2" w:tplc="0C09001B" w:tentative="1">
      <w:start w:val="1"/>
      <w:numFmt w:val="lowerRoman"/>
      <w:lvlText w:val="%3."/>
      <w:lvlJc w:val="right"/>
      <w:pPr>
        <w:ind w:left="2218" w:hanging="180"/>
      </w:pPr>
    </w:lvl>
    <w:lvl w:ilvl="3" w:tplc="0C09000F" w:tentative="1">
      <w:start w:val="1"/>
      <w:numFmt w:val="decimal"/>
      <w:lvlText w:val="%4."/>
      <w:lvlJc w:val="left"/>
      <w:pPr>
        <w:ind w:left="2938" w:hanging="360"/>
      </w:pPr>
    </w:lvl>
    <w:lvl w:ilvl="4" w:tplc="0C090019" w:tentative="1">
      <w:start w:val="1"/>
      <w:numFmt w:val="lowerLetter"/>
      <w:lvlText w:val="%5."/>
      <w:lvlJc w:val="left"/>
      <w:pPr>
        <w:ind w:left="3658" w:hanging="360"/>
      </w:pPr>
    </w:lvl>
    <w:lvl w:ilvl="5" w:tplc="0C09001B" w:tentative="1">
      <w:start w:val="1"/>
      <w:numFmt w:val="lowerRoman"/>
      <w:lvlText w:val="%6."/>
      <w:lvlJc w:val="right"/>
      <w:pPr>
        <w:ind w:left="4378" w:hanging="180"/>
      </w:pPr>
    </w:lvl>
    <w:lvl w:ilvl="6" w:tplc="0C09000F" w:tentative="1">
      <w:start w:val="1"/>
      <w:numFmt w:val="decimal"/>
      <w:lvlText w:val="%7."/>
      <w:lvlJc w:val="left"/>
      <w:pPr>
        <w:ind w:left="5098" w:hanging="360"/>
      </w:pPr>
    </w:lvl>
    <w:lvl w:ilvl="7" w:tplc="0C090019" w:tentative="1">
      <w:start w:val="1"/>
      <w:numFmt w:val="lowerLetter"/>
      <w:lvlText w:val="%8."/>
      <w:lvlJc w:val="left"/>
      <w:pPr>
        <w:ind w:left="5818" w:hanging="360"/>
      </w:pPr>
    </w:lvl>
    <w:lvl w:ilvl="8" w:tplc="0C09001B" w:tentative="1">
      <w:start w:val="1"/>
      <w:numFmt w:val="lowerRoman"/>
      <w:lvlText w:val="%9."/>
      <w:lvlJc w:val="right"/>
      <w:pPr>
        <w:ind w:left="6538" w:hanging="180"/>
      </w:pPr>
    </w:lvl>
  </w:abstractNum>
  <w:abstractNum w:abstractNumId="9" w15:restartNumberingAfterBreak="0">
    <w:nsid w:val="194C3BB7"/>
    <w:multiLevelType w:val="hybridMultilevel"/>
    <w:tmpl w:val="9AC280E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B9A0C9F"/>
    <w:multiLevelType w:val="hybridMultilevel"/>
    <w:tmpl w:val="CA64DB56"/>
    <w:lvl w:ilvl="0" w:tplc="13643BAA">
      <w:start w:val="1"/>
      <w:numFmt w:val="decimal"/>
      <w:lvlText w:val="%1."/>
      <w:lvlJc w:val="left"/>
      <w:pPr>
        <w:ind w:left="1540" w:hanging="267"/>
      </w:pPr>
      <w:rPr>
        <w:rFonts w:ascii="Palatino Linotype" w:eastAsia="Palatino Linotype" w:hAnsi="Palatino Linotype" w:hint="default"/>
        <w:w w:val="102"/>
        <w:sz w:val="19"/>
        <w:szCs w:val="19"/>
      </w:rPr>
    </w:lvl>
    <w:lvl w:ilvl="1" w:tplc="58CAC00E">
      <w:start w:val="1"/>
      <w:numFmt w:val="bullet"/>
      <w:lvlText w:val="•"/>
      <w:lvlJc w:val="left"/>
      <w:pPr>
        <w:ind w:left="2524" w:hanging="267"/>
      </w:pPr>
      <w:rPr>
        <w:rFonts w:hint="default"/>
      </w:rPr>
    </w:lvl>
    <w:lvl w:ilvl="2" w:tplc="6FDA6AA0">
      <w:start w:val="1"/>
      <w:numFmt w:val="bullet"/>
      <w:lvlText w:val="•"/>
      <w:lvlJc w:val="left"/>
      <w:pPr>
        <w:ind w:left="3508" w:hanging="267"/>
      </w:pPr>
      <w:rPr>
        <w:rFonts w:hint="default"/>
      </w:rPr>
    </w:lvl>
    <w:lvl w:ilvl="3" w:tplc="00E83590">
      <w:start w:val="1"/>
      <w:numFmt w:val="bullet"/>
      <w:lvlText w:val="•"/>
      <w:lvlJc w:val="left"/>
      <w:pPr>
        <w:ind w:left="4492" w:hanging="267"/>
      </w:pPr>
      <w:rPr>
        <w:rFonts w:hint="default"/>
      </w:rPr>
    </w:lvl>
    <w:lvl w:ilvl="4" w:tplc="510CB31C">
      <w:start w:val="1"/>
      <w:numFmt w:val="bullet"/>
      <w:lvlText w:val="•"/>
      <w:lvlJc w:val="left"/>
      <w:pPr>
        <w:ind w:left="5476" w:hanging="267"/>
      </w:pPr>
      <w:rPr>
        <w:rFonts w:hint="default"/>
      </w:rPr>
    </w:lvl>
    <w:lvl w:ilvl="5" w:tplc="CC742262">
      <w:start w:val="1"/>
      <w:numFmt w:val="bullet"/>
      <w:lvlText w:val="•"/>
      <w:lvlJc w:val="left"/>
      <w:pPr>
        <w:ind w:left="6460" w:hanging="267"/>
      </w:pPr>
      <w:rPr>
        <w:rFonts w:hint="default"/>
      </w:rPr>
    </w:lvl>
    <w:lvl w:ilvl="6" w:tplc="82EE724A">
      <w:start w:val="1"/>
      <w:numFmt w:val="bullet"/>
      <w:lvlText w:val="•"/>
      <w:lvlJc w:val="left"/>
      <w:pPr>
        <w:ind w:left="7444" w:hanging="267"/>
      </w:pPr>
      <w:rPr>
        <w:rFonts w:hint="default"/>
      </w:rPr>
    </w:lvl>
    <w:lvl w:ilvl="7" w:tplc="ECA871E8">
      <w:start w:val="1"/>
      <w:numFmt w:val="bullet"/>
      <w:lvlText w:val="•"/>
      <w:lvlJc w:val="left"/>
      <w:pPr>
        <w:ind w:left="8428" w:hanging="267"/>
      </w:pPr>
      <w:rPr>
        <w:rFonts w:hint="default"/>
      </w:rPr>
    </w:lvl>
    <w:lvl w:ilvl="8" w:tplc="609841E8">
      <w:start w:val="1"/>
      <w:numFmt w:val="bullet"/>
      <w:lvlText w:val="•"/>
      <w:lvlJc w:val="left"/>
      <w:pPr>
        <w:ind w:left="9412" w:hanging="267"/>
      </w:pPr>
      <w:rPr>
        <w:rFonts w:hint="default"/>
      </w:rPr>
    </w:lvl>
  </w:abstractNum>
  <w:abstractNum w:abstractNumId="11" w15:restartNumberingAfterBreak="0">
    <w:nsid w:val="1BCC16F3"/>
    <w:multiLevelType w:val="hybridMultilevel"/>
    <w:tmpl w:val="31760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C9373D4"/>
    <w:multiLevelType w:val="hybridMultilevel"/>
    <w:tmpl w:val="97B20D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CC57B77"/>
    <w:multiLevelType w:val="hybridMultilevel"/>
    <w:tmpl w:val="C5BC6D02"/>
    <w:lvl w:ilvl="0" w:tplc="520636E0">
      <w:start w:val="1"/>
      <w:numFmt w:val="bullet"/>
      <w:lvlText w:val=""/>
      <w:lvlJc w:val="left"/>
      <w:pPr>
        <w:ind w:left="1406" w:hanging="360"/>
      </w:pPr>
      <w:rPr>
        <w:rFonts w:ascii="Wingdings" w:eastAsia="Wingdings" w:hAnsi="Wingdings" w:hint="default"/>
        <w:sz w:val="22"/>
        <w:szCs w:val="22"/>
      </w:rPr>
    </w:lvl>
    <w:lvl w:ilvl="1" w:tplc="9AD0B708">
      <w:start w:val="1"/>
      <w:numFmt w:val="bullet"/>
      <w:lvlText w:val="•"/>
      <w:lvlJc w:val="left"/>
      <w:pPr>
        <w:ind w:left="2192" w:hanging="360"/>
      </w:pPr>
      <w:rPr>
        <w:rFonts w:hint="default"/>
      </w:rPr>
    </w:lvl>
    <w:lvl w:ilvl="2" w:tplc="27B6B322">
      <w:start w:val="1"/>
      <w:numFmt w:val="bullet"/>
      <w:lvlText w:val="•"/>
      <w:lvlJc w:val="left"/>
      <w:pPr>
        <w:ind w:left="2978" w:hanging="360"/>
      </w:pPr>
      <w:rPr>
        <w:rFonts w:hint="default"/>
      </w:rPr>
    </w:lvl>
    <w:lvl w:ilvl="3" w:tplc="C816A7FE">
      <w:start w:val="1"/>
      <w:numFmt w:val="bullet"/>
      <w:lvlText w:val="•"/>
      <w:lvlJc w:val="left"/>
      <w:pPr>
        <w:ind w:left="3764" w:hanging="360"/>
      </w:pPr>
      <w:rPr>
        <w:rFonts w:hint="default"/>
      </w:rPr>
    </w:lvl>
    <w:lvl w:ilvl="4" w:tplc="6E24D594">
      <w:start w:val="1"/>
      <w:numFmt w:val="bullet"/>
      <w:lvlText w:val="•"/>
      <w:lvlJc w:val="left"/>
      <w:pPr>
        <w:ind w:left="4550" w:hanging="360"/>
      </w:pPr>
      <w:rPr>
        <w:rFonts w:hint="default"/>
      </w:rPr>
    </w:lvl>
    <w:lvl w:ilvl="5" w:tplc="15B8B334">
      <w:start w:val="1"/>
      <w:numFmt w:val="bullet"/>
      <w:lvlText w:val="•"/>
      <w:lvlJc w:val="left"/>
      <w:pPr>
        <w:ind w:left="5336" w:hanging="360"/>
      </w:pPr>
      <w:rPr>
        <w:rFonts w:hint="default"/>
      </w:rPr>
    </w:lvl>
    <w:lvl w:ilvl="6" w:tplc="7C28A78C">
      <w:start w:val="1"/>
      <w:numFmt w:val="bullet"/>
      <w:lvlText w:val="•"/>
      <w:lvlJc w:val="left"/>
      <w:pPr>
        <w:ind w:left="6122" w:hanging="360"/>
      </w:pPr>
      <w:rPr>
        <w:rFonts w:hint="default"/>
      </w:rPr>
    </w:lvl>
    <w:lvl w:ilvl="7" w:tplc="303851E0">
      <w:start w:val="1"/>
      <w:numFmt w:val="bullet"/>
      <w:lvlText w:val="•"/>
      <w:lvlJc w:val="left"/>
      <w:pPr>
        <w:ind w:left="6908" w:hanging="360"/>
      </w:pPr>
      <w:rPr>
        <w:rFonts w:hint="default"/>
      </w:rPr>
    </w:lvl>
    <w:lvl w:ilvl="8" w:tplc="5C7C58B8">
      <w:start w:val="1"/>
      <w:numFmt w:val="bullet"/>
      <w:lvlText w:val="•"/>
      <w:lvlJc w:val="left"/>
      <w:pPr>
        <w:ind w:left="7694" w:hanging="360"/>
      </w:pPr>
      <w:rPr>
        <w:rFonts w:hint="default"/>
      </w:rPr>
    </w:lvl>
  </w:abstractNum>
  <w:abstractNum w:abstractNumId="14" w15:restartNumberingAfterBreak="0">
    <w:nsid w:val="20290370"/>
    <w:multiLevelType w:val="hybridMultilevel"/>
    <w:tmpl w:val="FD648814"/>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1BE1D3A"/>
    <w:multiLevelType w:val="hybridMultilevel"/>
    <w:tmpl w:val="F19E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0E7B3F"/>
    <w:multiLevelType w:val="hybridMultilevel"/>
    <w:tmpl w:val="02ACE1F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7F33D48"/>
    <w:multiLevelType w:val="hybridMultilevel"/>
    <w:tmpl w:val="42AC37EC"/>
    <w:lvl w:ilvl="0" w:tplc="E0D61C66">
      <w:start w:val="1"/>
      <w:numFmt w:val="bullet"/>
      <w:lvlText w:val=""/>
      <w:lvlJc w:val="left"/>
      <w:pPr>
        <w:ind w:left="1180" w:hanging="360"/>
      </w:pPr>
      <w:rPr>
        <w:rFonts w:ascii="Wingdings" w:eastAsia="Wingdings" w:hAnsi="Wingdings" w:hint="default"/>
        <w:w w:val="99"/>
        <w:sz w:val="24"/>
        <w:szCs w:val="24"/>
      </w:rPr>
    </w:lvl>
    <w:lvl w:ilvl="1" w:tplc="E9FCF128">
      <w:start w:val="1"/>
      <w:numFmt w:val="bullet"/>
      <w:lvlText w:val=""/>
      <w:lvlJc w:val="left"/>
      <w:pPr>
        <w:ind w:left="1471" w:hanging="360"/>
      </w:pPr>
      <w:rPr>
        <w:rFonts w:ascii="Wingdings" w:eastAsia="Wingdings" w:hAnsi="Wingdings" w:hint="default"/>
        <w:w w:val="99"/>
        <w:sz w:val="24"/>
        <w:szCs w:val="24"/>
      </w:rPr>
    </w:lvl>
    <w:lvl w:ilvl="2" w:tplc="4BE85768">
      <w:start w:val="1"/>
      <w:numFmt w:val="bullet"/>
      <w:lvlText w:val=""/>
      <w:lvlJc w:val="left"/>
      <w:pPr>
        <w:ind w:left="1674" w:hanging="360"/>
      </w:pPr>
      <w:rPr>
        <w:rFonts w:ascii="Wingdings" w:eastAsia="Wingdings" w:hAnsi="Wingdings" w:hint="default"/>
        <w:w w:val="99"/>
        <w:sz w:val="24"/>
        <w:szCs w:val="24"/>
      </w:rPr>
    </w:lvl>
    <w:lvl w:ilvl="3" w:tplc="90D00B64">
      <w:start w:val="1"/>
      <w:numFmt w:val="bullet"/>
      <w:lvlText w:val="•"/>
      <w:lvlJc w:val="left"/>
      <w:pPr>
        <w:ind w:left="2618" w:hanging="360"/>
      </w:pPr>
      <w:rPr>
        <w:rFonts w:hint="default"/>
      </w:rPr>
    </w:lvl>
    <w:lvl w:ilvl="4" w:tplc="48A40782">
      <w:start w:val="1"/>
      <w:numFmt w:val="bullet"/>
      <w:lvlText w:val="•"/>
      <w:lvlJc w:val="left"/>
      <w:pPr>
        <w:ind w:left="3562" w:hanging="360"/>
      </w:pPr>
      <w:rPr>
        <w:rFonts w:hint="default"/>
      </w:rPr>
    </w:lvl>
    <w:lvl w:ilvl="5" w:tplc="414A3C18">
      <w:start w:val="1"/>
      <w:numFmt w:val="bullet"/>
      <w:lvlText w:val="•"/>
      <w:lvlJc w:val="left"/>
      <w:pPr>
        <w:ind w:left="4506" w:hanging="360"/>
      </w:pPr>
      <w:rPr>
        <w:rFonts w:hint="default"/>
      </w:rPr>
    </w:lvl>
    <w:lvl w:ilvl="6" w:tplc="B84017A8">
      <w:start w:val="1"/>
      <w:numFmt w:val="bullet"/>
      <w:lvlText w:val="•"/>
      <w:lvlJc w:val="left"/>
      <w:pPr>
        <w:ind w:left="5450" w:hanging="360"/>
      </w:pPr>
      <w:rPr>
        <w:rFonts w:hint="default"/>
      </w:rPr>
    </w:lvl>
    <w:lvl w:ilvl="7" w:tplc="EB8E2D82">
      <w:start w:val="1"/>
      <w:numFmt w:val="bullet"/>
      <w:lvlText w:val="•"/>
      <w:lvlJc w:val="left"/>
      <w:pPr>
        <w:ind w:left="6394" w:hanging="360"/>
      </w:pPr>
      <w:rPr>
        <w:rFonts w:hint="default"/>
      </w:rPr>
    </w:lvl>
    <w:lvl w:ilvl="8" w:tplc="55BC7C92">
      <w:start w:val="1"/>
      <w:numFmt w:val="bullet"/>
      <w:lvlText w:val="•"/>
      <w:lvlJc w:val="left"/>
      <w:pPr>
        <w:ind w:left="7338" w:hanging="360"/>
      </w:pPr>
      <w:rPr>
        <w:rFonts w:hint="default"/>
      </w:rPr>
    </w:lvl>
  </w:abstractNum>
  <w:abstractNum w:abstractNumId="18" w15:restartNumberingAfterBreak="0">
    <w:nsid w:val="298644E5"/>
    <w:multiLevelType w:val="hybridMultilevel"/>
    <w:tmpl w:val="AEDCC29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9" w15:restartNumberingAfterBreak="0">
    <w:nsid w:val="2F1A3328"/>
    <w:multiLevelType w:val="hybridMultilevel"/>
    <w:tmpl w:val="9A7066BC"/>
    <w:lvl w:ilvl="0" w:tplc="D124D1D8">
      <w:start w:val="1"/>
      <w:numFmt w:val="bullet"/>
      <w:lvlText w:val=""/>
      <w:lvlJc w:val="left"/>
      <w:pPr>
        <w:ind w:left="1386" w:hanging="360"/>
      </w:pPr>
      <w:rPr>
        <w:rFonts w:ascii="Wingdings" w:eastAsia="Wingdings" w:hAnsi="Wingdings" w:hint="default"/>
        <w:w w:val="99"/>
        <w:sz w:val="24"/>
        <w:szCs w:val="24"/>
      </w:rPr>
    </w:lvl>
    <w:lvl w:ilvl="1" w:tplc="CAE2D0A0">
      <w:start w:val="1"/>
      <w:numFmt w:val="bullet"/>
      <w:lvlText w:val="•"/>
      <w:lvlJc w:val="left"/>
      <w:pPr>
        <w:ind w:left="2172" w:hanging="360"/>
      </w:pPr>
      <w:rPr>
        <w:rFonts w:hint="default"/>
      </w:rPr>
    </w:lvl>
    <w:lvl w:ilvl="2" w:tplc="3A1A59C4">
      <w:start w:val="1"/>
      <w:numFmt w:val="bullet"/>
      <w:lvlText w:val="•"/>
      <w:lvlJc w:val="left"/>
      <w:pPr>
        <w:ind w:left="2958" w:hanging="360"/>
      </w:pPr>
      <w:rPr>
        <w:rFonts w:hint="default"/>
      </w:rPr>
    </w:lvl>
    <w:lvl w:ilvl="3" w:tplc="17A8EAF0">
      <w:start w:val="1"/>
      <w:numFmt w:val="bullet"/>
      <w:lvlText w:val="•"/>
      <w:lvlJc w:val="left"/>
      <w:pPr>
        <w:ind w:left="3744" w:hanging="360"/>
      </w:pPr>
      <w:rPr>
        <w:rFonts w:hint="default"/>
      </w:rPr>
    </w:lvl>
    <w:lvl w:ilvl="4" w:tplc="9EAE1AA0">
      <w:start w:val="1"/>
      <w:numFmt w:val="bullet"/>
      <w:lvlText w:val="•"/>
      <w:lvlJc w:val="left"/>
      <w:pPr>
        <w:ind w:left="4530" w:hanging="360"/>
      </w:pPr>
      <w:rPr>
        <w:rFonts w:hint="default"/>
      </w:rPr>
    </w:lvl>
    <w:lvl w:ilvl="5" w:tplc="EBB4E9A4">
      <w:start w:val="1"/>
      <w:numFmt w:val="bullet"/>
      <w:lvlText w:val="•"/>
      <w:lvlJc w:val="left"/>
      <w:pPr>
        <w:ind w:left="5316" w:hanging="360"/>
      </w:pPr>
      <w:rPr>
        <w:rFonts w:hint="default"/>
      </w:rPr>
    </w:lvl>
    <w:lvl w:ilvl="6" w:tplc="F132C6BA">
      <w:start w:val="1"/>
      <w:numFmt w:val="bullet"/>
      <w:lvlText w:val="•"/>
      <w:lvlJc w:val="left"/>
      <w:pPr>
        <w:ind w:left="6102" w:hanging="360"/>
      </w:pPr>
      <w:rPr>
        <w:rFonts w:hint="default"/>
      </w:rPr>
    </w:lvl>
    <w:lvl w:ilvl="7" w:tplc="476A3CB2">
      <w:start w:val="1"/>
      <w:numFmt w:val="bullet"/>
      <w:lvlText w:val="•"/>
      <w:lvlJc w:val="left"/>
      <w:pPr>
        <w:ind w:left="6888" w:hanging="360"/>
      </w:pPr>
      <w:rPr>
        <w:rFonts w:hint="default"/>
      </w:rPr>
    </w:lvl>
    <w:lvl w:ilvl="8" w:tplc="C234C9B2">
      <w:start w:val="1"/>
      <w:numFmt w:val="bullet"/>
      <w:lvlText w:val="•"/>
      <w:lvlJc w:val="left"/>
      <w:pPr>
        <w:ind w:left="7674" w:hanging="360"/>
      </w:pPr>
      <w:rPr>
        <w:rFonts w:hint="default"/>
      </w:rPr>
    </w:lvl>
  </w:abstractNum>
  <w:abstractNum w:abstractNumId="20" w15:restartNumberingAfterBreak="0">
    <w:nsid w:val="35CB5D10"/>
    <w:multiLevelType w:val="hybridMultilevel"/>
    <w:tmpl w:val="FDF2CEC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35EA7FD9"/>
    <w:multiLevelType w:val="hybridMultilevel"/>
    <w:tmpl w:val="FBF215B6"/>
    <w:lvl w:ilvl="0" w:tplc="0C09000F">
      <w:start w:val="1"/>
      <w:numFmt w:val="decimal"/>
      <w:lvlText w:val="%1."/>
      <w:lvlJc w:val="left"/>
      <w:pPr>
        <w:ind w:left="778" w:hanging="360"/>
      </w:pPr>
      <w:rPr>
        <w:b w:val="0"/>
        <w:i w:val="0"/>
        <w:sz w:val="24"/>
      </w:rPr>
    </w:lvl>
    <w:lvl w:ilvl="1" w:tplc="0C090019" w:tentative="1">
      <w:start w:val="1"/>
      <w:numFmt w:val="lowerLetter"/>
      <w:lvlText w:val="%2."/>
      <w:lvlJc w:val="left"/>
      <w:pPr>
        <w:ind w:left="1498" w:hanging="360"/>
      </w:pPr>
    </w:lvl>
    <w:lvl w:ilvl="2" w:tplc="0C09001B" w:tentative="1">
      <w:start w:val="1"/>
      <w:numFmt w:val="lowerRoman"/>
      <w:lvlText w:val="%3."/>
      <w:lvlJc w:val="right"/>
      <w:pPr>
        <w:ind w:left="2218" w:hanging="180"/>
      </w:pPr>
    </w:lvl>
    <w:lvl w:ilvl="3" w:tplc="0C09000F" w:tentative="1">
      <w:start w:val="1"/>
      <w:numFmt w:val="decimal"/>
      <w:lvlText w:val="%4."/>
      <w:lvlJc w:val="left"/>
      <w:pPr>
        <w:ind w:left="2938" w:hanging="360"/>
      </w:pPr>
    </w:lvl>
    <w:lvl w:ilvl="4" w:tplc="0C090019" w:tentative="1">
      <w:start w:val="1"/>
      <w:numFmt w:val="lowerLetter"/>
      <w:lvlText w:val="%5."/>
      <w:lvlJc w:val="left"/>
      <w:pPr>
        <w:ind w:left="3658" w:hanging="360"/>
      </w:pPr>
    </w:lvl>
    <w:lvl w:ilvl="5" w:tplc="0C09001B" w:tentative="1">
      <w:start w:val="1"/>
      <w:numFmt w:val="lowerRoman"/>
      <w:lvlText w:val="%6."/>
      <w:lvlJc w:val="right"/>
      <w:pPr>
        <w:ind w:left="4378" w:hanging="180"/>
      </w:pPr>
    </w:lvl>
    <w:lvl w:ilvl="6" w:tplc="0C09000F" w:tentative="1">
      <w:start w:val="1"/>
      <w:numFmt w:val="decimal"/>
      <w:lvlText w:val="%7."/>
      <w:lvlJc w:val="left"/>
      <w:pPr>
        <w:ind w:left="5098" w:hanging="360"/>
      </w:pPr>
    </w:lvl>
    <w:lvl w:ilvl="7" w:tplc="0C090019" w:tentative="1">
      <w:start w:val="1"/>
      <w:numFmt w:val="lowerLetter"/>
      <w:lvlText w:val="%8."/>
      <w:lvlJc w:val="left"/>
      <w:pPr>
        <w:ind w:left="5818" w:hanging="360"/>
      </w:pPr>
    </w:lvl>
    <w:lvl w:ilvl="8" w:tplc="0C09001B" w:tentative="1">
      <w:start w:val="1"/>
      <w:numFmt w:val="lowerRoman"/>
      <w:lvlText w:val="%9."/>
      <w:lvlJc w:val="right"/>
      <w:pPr>
        <w:ind w:left="6538" w:hanging="180"/>
      </w:pPr>
    </w:lvl>
  </w:abstractNum>
  <w:abstractNum w:abstractNumId="22" w15:restartNumberingAfterBreak="0">
    <w:nsid w:val="38445659"/>
    <w:multiLevelType w:val="hybridMultilevel"/>
    <w:tmpl w:val="17E4CB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9676616"/>
    <w:multiLevelType w:val="hybridMultilevel"/>
    <w:tmpl w:val="323EF3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B8239FA"/>
    <w:multiLevelType w:val="hybridMultilevel"/>
    <w:tmpl w:val="CBE211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3B8B0898"/>
    <w:multiLevelType w:val="hybridMultilevel"/>
    <w:tmpl w:val="57F82B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0746243"/>
    <w:multiLevelType w:val="hybridMultilevel"/>
    <w:tmpl w:val="EFC298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4EE259C"/>
    <w:multiLevelType w:val="hybridMultilevel"/>
    <w:tmpl w:val="FBDE22C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8" w15:restartNumberingAfterBreak="0">
    <w:nsid w:val="45812B9A"/>
    <w:multiLevelType w:val="hybridMultilevel"/>
    <w:tmpl w:val="F9A03196"/>
    <w:lvl w:ilvl="0" w:tplc="04090001">
      <w:start w:val="1"/>
      <w:numFmt w:val="bullet"/>
      <w:lvlText w:val=""/>
      <w:lvlJc w:val="left"/>
      <w:pPr>
        <w:ind w:left="2939" w:hanging="360"/>
      </w:pPr>
      <w:rPr>
        <w:rFonts w:ascii="Symbol" w:hAnsi="Symbol" w:hint="default"/>
      </w:rPr>
    </w:lvl>
    <w:lvl w:ilvl="1" w:tplc="04090003" w:tentative="1">
      <w:start w:val="1"/>
      <w:numFmt w:val="bullet"/>
      <w:lvlText w:val="o"/>
      <w:lvlJc w:val="left"/>
      <w:pPr>
        <w:ind w:left="3659" w:hanging="360"/>
      </w:pPr>
      <w:rPr>
        <w:rFonts w:ascii="Courier New" w:hAnsi="Courier New" w:hint="default"/>
      </w:rPr>
    </w:lvl>
    <w:lvl w:ilvl="2" w:tplc="04090005" w:tentative="1">
      <w:start w:val="1"/>
      <w:numFmt w:val="bullet"/>
      <w:lvlText w:val=""/>
      <w:lvlJc w:val="left"/>
      <w:pPr>
        <w:ind w:left="4379" w:hanging="360"/>
      </w:pPr>
      <w:rPr>
        <w:rFonts w:ascii="Wingdings" w:hAnsi="Wingdings" w:hint="default"/>
      </w:rPr>
    </w:lvl>
    <w:lvl w:ilvl="3" w:tplc="04090001" w:tentative="1">
      <w:start w:val="1"/>
      <w:numFmt w:val="bullet"/>
      <w:lvlText w:val=""/>
      <w:lvlJc w:val="left"/>
      <w:pPr>
        <w:ind w:left="5099" w:hanging="360"/>
      </w:pPr>
      <w:rPr>
        <w:rFonts w:ascii="Symbol" w:hAnsi="Symbol" w:hint="default"/>
      </w:rPr>
    </w:lvl>
    <w:lvl w:ilvl="4" w:tplc="04090003" w:tentative="1">
      <w:start w:val="1"/>
      <w:numFmt w:val="bullet"/>
      <w:lvlText w:val="o"/>
      <w:lvlJc w:val="left"/>
      <w:pPr>
        <w:ind w:left="5819" w:hanging="360"/>
      </w:pPr>
      <w:rPr>
        <w:rFonts w:ascii="Courier New" w:hAnsi="Courier New" w:hint="default"/>
      </w:rPr>
    </w:lvl>
    <w:lvl w:ilvl="5" w:tplc="04090005" w:tentative="1">
      <w:start w:val="1"/>
      <w:numFmt w:val="bullet"/>
      <w:lvlText w:val=""/>
      <w:lvlJc w:val="left"/>
      <w:pPr>
        <w:ind w:left="6539" w:hanging="360"/>
      </w:pPr>
      <w:rPr>
        <w:rFonts w:ascii="Wingdings" w:hAnsi="Wingdings" w:hint="default"/>
      </w:rPr>
    </w:lvl>
    <w:lvl w:ilvl="6" w:tplc="04090001" w:tentative="1">
      <w:start w:val="1"/>
      <w:numFmt w:val="bullet"/>
      <w:lvlText w:val=""/>
      <w:lvlJc w:val="left"/>
      <w:pPr>
        <w:ind w:left="7259" w:hanging="360"/>
      </w:pPr>
      <w:rPr>
        <w:rFonts w:ascii="Symbol" w:hAnsi="Symbol" w:hint="default"/>
      </w:rPr>
    </w:lvl>
    <w:lvl w:ilvl="7" w:tplc="04090003" w:tentative="1">
      <w:start w:val="1"/>
      <w:numFmt w:val="bullet"/>
      <w:lvlText w:val="o"/>
      <w:lvlJc w:val="left"/>
      <w:pPr>
        <w:ind w:left="7979" w:hanging="360"/>
      </w:pPr>
      <w:rPr>
        <w:rFonts w:ascii="Courier New" w:hAnsi="Courier New" w:hint="default"/>
      </w:rPr>
    </w:lvl>
    <w:lvl w:ilvl="8" w:tplc="04090005" w:tentative="1">
      <w:start w:val="1"/>
      <w:numFmt w:val="bullet"/>
      <w:lvlText w:val=""/>
      <w:lvlJc w:val="left"/>
      <w:pPr>
        <w:ind w:left="8699" w:hanging="360"/>
      </w:pPr>
      <w:rPr>
        <w:rFonts w:ascii="Wingdings" w:hAnsi="Wingdings" w:hint="default"/>
      </w:rPr>
    </w:lvl>
  </w:abstractNum>
  <w:abstractNum w:abstractNumId="29" w15:restartNumberingAfterBreak="0">
    <w:nsid w:val="460317BD"/>
    <w:multiLevelType w:val="hybridMultilevel"/>
    <w:tmpl w:val="BB368EF4"/>
    <w:lvl w:ilvl="0" w:tplc="0409000F">
      <w:start w:val="1"/>
      <w:numFmt w:val="decimal"/>
      <w:lvlText w:val="%1."/>
      <w:lvlJc w:val="left"/>
      <w:pPr>
        <w:ind w:left="2860" w:hanging="360"/>
      </w:pPr>
    </w:lvl>
    <w:lvl w:ilvl="1" w:tplc="04090019" w:tentative="1">
      <w:start w:val="1"/>
      <w:numFmt w:val="lowerLetter"/>
      <w:lvlText w:val="%2."/>
      <w:lvlJc w:val="left"/>
      <w:pPr>
        <w:ind w:left="3580" w:hanging="360"/>
      </w:pPr>
    </w:lvl>
    <w:lvl w:ilvl="2" w:tplc="0409001B" w:tentative="1">
      <w:start w:val="1"/>
      <w:numFmt w:val="lowerRoman"/>
      <w:lvlText w:val="%3."/>
      <w:lvlJc w:val="right"/>
      <w:pPr>
        <w:ind w:left="4300" w:hanging="180"/>
      </w:pPr>
    </w:lvl>
    <w:lvl w:ilvl="3" w:tplc="0409000F" w:tentative="1">
      <w:start w:val="1"/>
      <w:numFmt w:val="decimal"/>
      <w:lvlText w:val="%4."/>
      <w:lvlJc w:val="left"/>
      <w:pPr>
        <w:ind w:left="5020" w:hanging="360"/>
      </w:pPr>
    </w:lvl>
    <w:lvl w:ilvl="4" w:tplc="04090019" w:tentative="1">
      <w:start w:val="1"/>
      <w:numFmt w:val="lowerLetter"/>
      <w:lvlText w:val="%5."/>
      <w:lvlJc w:val="left"/>
      <w:pPr>
        <w:ind w:left="5740" w:hanging="360"/>
      </w:pPr>
    </w:lvl>
    <w:lvl w:ilvl="5" w:tplc="0409001B" w:tentative="1">
      <w:start w:val="1"/>
      <w:numFmt w:val="lowerRoman"/>
      <w:lvlText w:val="%6."/>
      <w:lvlJc w:val="right"/>
      <w:pPr>
        <w:ind w:left="6460" w:hanging="180"/>
      </w:pPr>
    </w:lvl>
    <w:lvl w:ilvl="6" w:tplc="0409000F" w:tentative="1">
      <w:start w:val="1"/>
      <w:numFmt w:val="decimal"/>
      <w:lvlText w:val="%7."/>
      <w:lvlJc w:val="left"/>
      <w:pPr>
        <w:ind w:left="7180" w:hanging="360"/>
      </w:pPr>
    </w:lvl>
    <w:lvl w:ilvl="7" w:tplc="04090019" w:tentative="1">
      <w:start w:val="1"/>
      <w:numFmt w:val="lowerLetter"/>
      <w:lvlText w:val="%8."/>
      <w:lvlJc w:val="left"/>
      <w:pPr>
        <w:ind w:left="7900" w:hanging="360"/>
      </w:pPr>
    </w:lvl>
    <w:lvl w:ilvl="8" w:tplc="0409001B" w:tentative="1">
      <w:start w:val="1"/>
      <w:numFmt w:val="lowerRoman"/>
      <w:lvlText w:val="%9."/>
      <w:lvlJc w:val="right"/>
      <w:pPr>
        <w:ind w:left="8620" w:hanging="180"/>
      </w:pPr>
    </w:lvl>
  </w:abstractNum>
  <w:abstractNum w:abstractNumId="30" w15:restartNumberingAfterBreak="0">
    <w:nsid w:val="4CDE1F26"/>
    <w:multiLevelType w:val="hybridMultilevel"/>
    <w:tmpl w:val="175447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D4109B5"/>
    <w:multiLevelType w:val="hybridMultilevel"/>
    <w:tmpl w:val="503C82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13E0B71"/>
    <w:multiLevelType w:val="hybridMultilevel"/>
    <w:tmpl w:val="24901AA2"/>
    <w:lvl w:ilvl="0" w:tplc="357893A6">
      <w:start w:val="1"/>
      <w:numFmt w:val="decimal"/>
      <w:lvlText w:val="%1."/>
      <w:lvlJc w:val="left"/>
      <w:pPr>
        <w:ind w:left="1168" w:hanging="229"/>
      </w:pPr>
      <w:rPr>
        <w:rFonts w:ascii="Palatino Linotype" w:eastAsia="Palatino Linotype" w:hAnsi="Palatino Linotype" w:hint="default"/>
        <w:b/>
        <w:bCs/>
        <w:spacing w:val="-1"/>
        <w:w w:val="99"/>
        <w:sz w:val="23"/>
        <w:szCs w:val="23"/>
      </w:rPr>
    </w:lvl>
    <w:lvl w:ilvl="1" w:tplc="F35E2018">
      <w:start w:val="1"/>
      <w:numFmt w:val="decimal"/>
      <w:lvlText w:val="%2."/>
      <w:lvlJc w:val="left"/>
      <w:pPr>
        <w:ind w:left="1540" w:hanging="267"/>
      </w:pPr>
      <w:rPr>
        <w:rFonts w:ascii="Palatino Linotype" w:eastAsia="Palatino Linotype" w:hAnsi="Palatino Linotype" w:hint="default"/>
        <w:w w:val="102"/>
        <w:sz w:val="19"/>
        <w:szCs w:val="19"/>
      </w:rPr>
    </w:lvl>
    <w:lvl w:ilvl="2" w:tplc="B330A4B8">
      <w:start w:val="1"/>
      <w:numFmt w:val="bullet"/>
      <w:lvlText w:val="•"/>
      <w:lvlJc w:val="left"/>
      <w:pPr>
        <w:ind w:left="2633" w:hanging="267"/>
      </w:pPr>
      <w:rPr>
        <w:rFonts w:hint="default"/>
      </w:rPr>
    </w:lvl>
    <w:lvl w:ilvl="3" w:tplc="B9B03472">
      <w:start w:val="1"/>
      <w:numFmt w:val="bullet"/>
      <w:lvlText w:val="•"/>
      <w:lvlJc w:val="left"/>
      <w:pPr>
        <w:ind w:left="3726" w:hanging="267"/>
      </w:pPr>
      <w:rPr>
        <w:rFonts w:hint="default"/>
      </w:rPr>
    </w:lvl>
    <w:lvl w:ilvl="4" w:tplc="655015F0">
      <w:start w:val="1"/>
      <w:numFmt w:val="bullet"/>
      <w:lvlText w:val="•"/>
      <w:lvlJc w:val="left"/>
      <w:pPr>
        <w:ind w:left="4820" w:hanging="267"/>
      </w:pPr>
      <w:rPr>
        <w:rFonts w:hint="default"/>
      </w:rPr>
    </w:lvl>
    <w:lvl w:ilvl="5" w:tplc="0ADA87D8">
      <w:start w:val="1"/>
      <w:numFmt w:val="bullet"/>
      <w:lvlText w:val="•"/>
      <w:lvlJc w:val="left"/>
      <w:pPr>
        <w:ind w:left="5913" w:hanging="267"/>
      </w:pPr>
      <w:rPr>
        <w:rFonts w:hint="default"/>
      </w:rPr>
    </w:lvl>
    <w:lvl w:ilvl="6" w:tplc="E0606C1A">
      <w:start w:val="1"/>
      <w:numFmt w:val="bullet"/>
      <w:lvlText w:val="•"/>
      <w:lvlJc w:val="left"/>
      <w:pPr>
        <w:ind w:left="7006" w:hanging="267"/>
      </w:pPr>
      <w:rPr>
        <w:rFonts w:hint="default"/>
      </w:rPr>
    </w:lvl>
    <w:lvl w:ilvl="7" w:tplc="9BF6D05A">
      <w:start w:val="1"/>
      <w:numFmt w:val="bullet"/>
      <w:lvlText w:val="•"/>
      <w:lvlJc w:val="left"/>
      <w:pPr>
        <w:ind w:left="8100" w:hanging="267"/>
      </w:pPr>
      <w:rPr>
        <w:rFonts w:hint="default"/>
      </w:rPr>
    </w:lvl>
    <w:lvl w:ilvl="8" w:tplc="972E2CB2">
      <w:start w:val="1"/>
      <w:numFmt w:val="bullet"/>
      <w:lvlText w:val="•"/>
      <w:lvlJc w:val="left"/>
      <w:pPr>
        <w:ind w:left="9193" w:hanging="267"/>
      </w:pPr>
      <w:rPr>
        <w:rFonts w:hint="default"/>
      </w:rPr>
    </w:lvl>
  </w:abstractNum>
  <w:abstractNum w:abstractNumId="33" w15:restartNumberingAfterBreak="0">
    <w:nsid w:val="553D492F"/>
    <w:multiLevelType w:val="hybridMultilevel"/>
    <w:tmpl w:val="F1CA55F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6E43A8B"/>
    <w:multiLevelType w:val="hybridMultilevel"/>
    <w:tmpl w:val="6ABC4A2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8656571"/>
    <w:multiLevelType w:val="hybridMultilevel"/>
    <w:tmpl w:val="337EE3E2"/>
    <w:lvl w:ilvl="0" w:tplc="D82C9F70">
      <w:start w:val="1"/>
      <w:numFmt w:val="decimal"/>
      <w:lvlText w:val="%1."/>
      <w:lvlJc w:val="left"/>
      <w:pPr>
        <w:ind w:left="1440" w:hanging="360"/>
      </w:pPr>
      <w:rPr>
        <w:rFonts w:ascii="Times New Roman" w:eastAsia="Calibri" w:hAnsi="Times New Roman" w:cs="Times New Roman"/>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596136D0"/>
    <w:multiLevelType w:val="hybridMultilevel"/>
    <w:tmpl w:val="3470017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7" w15:restartNumberingAfterBreak="0">
    <w:nsid w:val="5B063A40"/>
    <w:multiLevelType w:val="hybridMultilevel"/>
    <w:tmpl w:val="B9AEBFA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B562A58"/>
    <w:multiLevelType w:val="hybridMultilevel"/>
    <w:tmpl w:val="71625FB2"/>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9" w15:restartNumberingAfterBreak="0">
    <w:nsid w:val="60C82D4C"/>
    <w:multiLevelType w:val="hybridMultilevel"/>
    <w:tmpl w:val="A726D2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1B0654F"/>
    <w:multiLevelType w:val="hybridMultilevel"/>
    <w:tmpl w:val="4BF68F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6E8201B"/>
    <w:multiLevelType w:val="hybridMultilevel"/>
    <w:tmpl w:val="B9601C1E"/>
    <w:lvl w:ilvl="0" w:tplc="2D30165E">
      <w:start w:val="1"/>
      <w:numFmt w:val="decimal"/>
      <w:lvlText w:val="%1."/>
      <w:lvlJc w:val="left"/>
      <w:pPr>
        <w:ind w:left="2140" w:hanging="267"/>
      </w:pPr>
      <w:rPr>
        <w:rFonts w:ascii="Palatino Linotype" w:eastAsia="Palatino Linotype" w:hAnsi="Palatino Linotype" w:hint="default"/>
        <w:w w:val="102"/>
        <w:sz w:val="19"/>
        <w:szCs w:val="19"/>
      </w:rPr>
    </w:lvl>
    <w:lvl w:ilvl="1" w:tplc="7294314C">
      <w:start w:val="1"/>
      <w:numFmt w:val="bullet"/>
      <w:lvlText w:val="•"/>
      <w:lvlJc w:val="left"/>
      <w:pPr>
        <w:ind w:left="3064" w:hanging="267"/>
      </w:pPr>
      <w:rPr>
        <w:rFonts w:hint="default"/>
      </w:rPr>
    </w:lvl>
    <w:lvl w:ilvl="2" w:tplc="7CD42D50">
      <w:start w:val="1"/>
      <w:numFmt w:val="bullet"/>
      <w:lvlText w:val="•"/>
      <w:lvlJc w:val="left"/>
      <w:pPr>
        <w:ind w:left="3988" w:hanging="267"/>
      </w:pPr>
      <w:rPr>
        <w:rFonts w:hint="default"/>
      </w:rPr>
    </w:lvl>
    <w:lvl w:ilvl="3" w:tplc="C2B29F82">
      <w:start w:val="1"/>
      <w:numFmt w:val="bullet"/>
      <w:lvlText w:val="•"/>
      <w:lvlJc w:val="left"/>
      <w:pPr>
        <w:ind w:left="4912" w:hanging="267"/>
      </w:pPr>
      <w:rPr>
        <w:rFonts w:hint="default"/>
      </w:rPr>
    </w:lvl>
    <w:lvl w:ilvl="4" w:tplc="A746A4A0">
      <w:start w:val="1"/>
      <w:numFmt w:val="bullet"/>
      <w:lvlText w:val="•"/>
      <w:lvlJc w:val="left"/>
      <w:pPr>
        <w:ind w:left="5836" w:hanging="267"/>
      </w:pPr>
      <w:rPr>
        <w:rFonts w:hint="default"/>
      </w:rPr>
    </w:lvl>
    <w:lvl w:ilvl="5" w:tplc="3CB679E4">
      <w:start w:val="1"/>
      <w:numFmt w:val="bullet"/>
      <w:lvlText w:val="•"/>
      <w:lvlJc w:val="left"/>
      <w:pPr>
        <w:ind w:left="6760" w:hanging="267"/>
      </w:pPr>
      <w:rPr>
        <w:rFonts w:hint="default"/>
      </w:rPr>
    </w:lvl>
    <w:lvl w:ilvl="6" w:tplc="8B4C4B46">
      <w:start w:val="1"/>
      <w:numFmt w:val="bullet"/>
      <w:lvlText w:val="•"/>
      <w:lvlJc w:val="left"/>
      <w:pPr>
        <w:ind w:left="7684" w:hanging="267"/>
      </w:pPr>
      <w:rPr>
        <w:rFonts w:hint="default"/>
      </w:rPr>
    </w:lvl>
    <w:lvl w:ilvl="7" w:tplc="15282782">
      <w:start w:val="1"/>
      <w:numFmt w:val="bullet"/>
      <w:lvlText w:val="•"/>
      <w:lvlJc w:val="left"/>
      <w:pPr>
        <w:ind w:left="8608" w:hanging="267"/>
      </w:pPr>
      <w:rPr>
        <w:rFonts w:hint="default"/>
      </w:rPr>
    </w:lvl>
    <w:lvl w:ilvl="8" w:tplc="E8942158">
      <w:start w:val="1"/>
      <w:numFmt w:val="bullet"/>
      <w:lvlText w:val="•"/>
      <w:lvlJc w:val="left"/>
      <w:pPr>
        <w:ind w:left="9532" w:hanging="267"/>
      </w:pPr>
      <w:rPr>
        <w:rFonts w:hint="default"/>
      </w:rPr>
    </w:lvl>
  </w:abstractNum>
  <w:abstractNum w:abstractNumId="42" w15:restartNumberingAfterBreak="0">
    <w:nsid w:val="69A76B13"/>
    <w:multiLevelType w:val="hybridMultilevel"/>
    <w:tmpl w:val="A3C8E15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6BD47750"/>
    <w:multiLevelType w:val="multilevel"/>
    <w:tmpl w:val="F3E672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6C4E28B0"/>
    <w:multiLevelType w:val="hybridMultilevel"/>
    <w:tmpl w:val="3B9890C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6CD279EE"/>
    <w:multiLevelType w:val="hybridMultilevel"/>
    <w:tmpl w:val="D98EB84E"/>
    <w:lvl w:ilvl="0" w:tplc="1BFC146A">
      <w:start w:val="3"/>
      <w:numFmt w:val="decimal"/>
      <w:lvlText w:val="%1."/>
      <w:lvlJc w:val="left"/>
      <w:pPr>
        <w:ind w:left="1168" w:hanging="229"/>
      </w:pPr>
      <w:rPr>
        <w:rFonts w:ascii="Palatino Linotype" w:eastAsia="Palatino Linotype" w:hAnsi="Palatino Linotype" w:hint="default"/>
        <w:b/>
        <w:bCs/>
        <w:spacing w:val="-1"/>
        <w:w w:val="99"/>
        <w:sz w:val="23"/>
        <w:szCs w:val="23"/>
      </w:rPr>
    </w:lvl>
    <w:lvl w:ilvl="1" w:tplc="9D16DE4E">
      <w:start w:val="1"/>
      <w:numFmt w:val="decimal"/>
      <w:lvlText w:val="%2."/>
      <w:lvlJc w:val="left"/>
      <w:pPr>
        <w:ind w:left="1540" w:hanging="267"/>
      </w:pPr>
      <w:rPr>
        <w:rFonts w:ascii="Palatino Linotype" w:eastAsia="Palatino Linotype" w:hAnsi="Palatino Linotype" w:hint="default"/>
        <w:w w:val="102"/>
        <w:sz w:val="19"/>
        <w:szCs w:val="19"/>
      </w:rPr>
    </w:lvl>
    <w:lvl w:ilvl="2" w:tplc="1A7C4DBE">
      <w:start w:val="1"/>
      <w:numFmt w:val="bullet"/>
      <w:lvlText w:val="•"/>
      <w:lvlJc w:val="left"/>
      <w:pPr>
        <w:ind w:left="2633" w:hanging="267"/>
      </w:pPr>
      <w:rPr>
        <w:rFonts w:hint="default"/>
      </w:rPr>
    </w:lvl>
    <w:lvl w:ilvl="3" w:tplc="DD48B4E2">
      <w:start w:val="1"/>
      <w:numFmt w:val="bullet"/>
      <w:lvlText w:val="•"/>
      <w:lvlJc w:val="left"/>
      <w:pPr>
        <w:ind w:left="3726" w:hanging="267"/>
      </w:pPr>
      <w:rPr>
        <w:rFonts w:hint="default"/>
      </w:rPr>
    </w:lvl>
    <w:lvl w:ilvl="4" w:tplc="D0026568">
      <w:start w:val="1"/>
      <w:numFmt w:val="bullet"/>
      <w:lvlText w:val="•"/>
      <w:lvlJc w:val="left"/>
      <w:pPr>
        <w:ind w:left="4820" w:hanging="267"/>
      </w:pPr>
      <w:rPr>
        <w:rFonts w:hint="default"/>
      </w:rPr>
    </w:lvl>
    <w:lvl w:ilvl="5" w:tplc="A69AD3CA">
      <w:start w:val="1"/>
      <w:numFmt w:val="bullet"/>
      <w:lvlText w:val="•"/>
      <w:lvlJc w:val="left"/>
      <w:pPr>
        <w:ind w:left="5913" w:hanging="267"/>
      </w:pPr>
      <w:rPr>
        <w:rFonts w:hint="default"/>
      </w:rPr>
    </w:lvl>
    <w:lvl w:ilvl="6" w:tplc="9204298C">
      <w:start w:val="1"/>
      <w:numFmt w:val="bullet"/>
      <w:lvlText w:val="•"/>
      <w:lvlJc w:val="left"/>
      <w:pPr>
        <w:ind w:left="7006" w:hanging="267"/>
      </w:pPr>
      <w:rPr>
        <w:rFonts w:hint="default"/>
      </w:rPr>
    </w:lvl>
    <w:lvl w:ilvl="7" w:tplc="29761D10">
      <w:start w:val="1"/>
      <w:numFmt w:val="bullet"/>
      <w:lvlText w:val="•"/>
      <w:lvlJc w:val="left"/>
      <w:pPr>
        <w:ind w:left="8100" w:hanging="267"/>
      </w:pPr>
      <w:rPr>
        <w:rFonts w:hint="default"/>
      </w:rPr>
    </w:lvl>
    <w:lvl w:ilvl="8" w:tplc="3122570A">
      <w:start w:val="1"/>
      <w:numFmt w:val="bullet"/>
      <w:lvlText w:val="•"/>
      <w:lvlJc w:val="left"/>
      <w:pPr>
        <w:ind w:left="9193" w:hanging="267"/>
      </w:pPr>
      <w:rPr>
        <w:rFonts w:hint="default"/>
      </w:rPr>
    </w:lvl>
  </w:abstractNum>
  <w:abstractNum w:abstractNumId="46" w15:restartNumberingAfterBreak="0">
    <w:nsid w:val="6D187950"/>
    <w:multiLevelType w:val="hybridMultilevel"/>
    <w:tmpl w:val="667CFF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3CF246F"/>
    <w:multiLevelType w:val="hybridMultilevel"/>
    <w:tmpl w:val="F222B0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8" w15:restartNumberingAfterBreak="0">
    <w:nsid w:val="746E7512"/>
    <w:multiLevelType w:val="hybridMultilevel"/>
    <w:tmpl w:val="28C4713C"/>
    <w:lvl w:ilvl="0" w:tplc="96AE0F76">
      <w:start w:val="1"/>
      <w:numFmt w:val="decimal"/>
      <w:lvlText w:val="%1."/>
      <w:lvlJc w:val="left"/>
      <w:pPr>
        <w:ind w:left="778" w:hanging="360"/>
      </w:pPr>
      <w:rPr>
        <w:rFonts w:ascii="Times New Roman" w:eastAsia="Calibri" w:hAnsi="Times New Roman" w:cs="Times New Roman"/>
        <w:b w:val="0"/>
        <w:i w:val="0"/>
        <w:sz w:val="24"/>
      </w:rPr>
    </w:lvl>
    <w:lvl w:ilvl="1" w:tplc="0C090019" w:tentative="1">
      <w:start w:val="1"/>
      <w:numFmt w:val="lowerLetter"/>
      <w:lvlText w:val="%2."/>
      <w:lvlJc w:val="left"/>
      <w:pPr>
        <w:ind w:left="1498" w:hanging="360"/>
      </w:pPr>
    </w:lvl>
    <w:lvl w:ilvl="2" w:tplc="0C09001B" w:tentative="1">
      <w:start w:val="1"/>
      <w:numFmt w:val="lowerRoman"/>
      <w:lvlText w:val="%3."/>
      <w:lvlJc w:val="right"/>
      <w:pPr>
        <w:ind w:left="2218" w:hanging="180"/>
      </w:pPr>
    </w:lvl>
    <w:lvl w:ilvl="3" w:tplc="0C09000F" w:tentative="1">
      <w:start w:val="1"/>
      <w:numFmt w:val="decimal"/>
      <w:lvlText w:val="%4."/>
      <w:lvlJc w:val="left"/>
      <w:pPr>
        <w:ind w:left="2938" w:hanging="360"/>
      </w:pPr>
    </w:lvl>
    <w:lvl w:ilvl="4" w:tplc="0C090019" w:tentative="1">
      <w:start w:val="1"/>
      <w:numFmt w:val="lowerLetter"/>
      <w:lvlText w:val="%5."/>
      <w:lvlJc w:val="left"/>
      <w:pPr>
        <w:ind w:left="3658" w:hanging="360"/>
      </w:pPr>
    </w:lvl>
    <w:lvl w:ilvl="5" w:tplc="0C09001B" w:tentative="1">
      <w:start w:val="1"/>
      <w:numFmt w:val="lowerRoman"/>
      <w:lvlText w:val="%6."/>
      <w:lvlJc w:val="right"/>
      <w:pPr>
        <w:ind w:left="4378" w:hanging="180"/>
      </w:pPr>
    </w:lvl>
    <w:lvl w:ilvl="6" w:tplc="0C09000F" w:tentative="1">
      <w:start w:val="1"/>
      <w:numFmt w:val="decimal"/>
      <w:lvlText w:val="%7."/>
      <w:lvlJc w:val="left"/>
      <w:pPr>
        <w:ind w:left="5098" w:hanging="360"/>
      </w:pPr>
    </w:lvl>
    <w:lvl w:ilvl="7" w:tplc="0C090019" w:tentative="1">
      <w:start w:val="1"/>
      <w:numFmt w:val="lowerLetter"/>
      <w:lvlText w:val="%8."/>
      <w:lvlJc w:val="left"/>
      <w:pPr>
        <w:ind w:left="5818" w:hanging="360"/>
      </w:pPr>
    </w:lvl>
    <w:lvl w:ilvl="8" w:tplc="0C09001B" w:tentative="1">
      <w:start w:val="1"/>
      <w:numFmt w:val="lowerRoman"/>
      <w:lvlText w:val="%9."/>
      <w:lvlJc w:val="right"/>
      <w:pPr>
        <w:ind w:left="6538" w:hanging="180"/>
      </w:pPr>
    </w:lvl>
  </w:abstractNum>
  <w:abstractNum w:abstractNumId="49" w15:restartNumberingAfterBreak="0">
    <w:nsid w:val="785527A8"/>
    <w:multiLevelType w:val="hybridMultilevel"/>
    <w:tmpl w:val="2636385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0" w15:restartNumberingAfterBreak="0">
    <w:nsid w:val="7BFA6AEC"/>
    <w:multiLevelType w:val="hybridMultilevel"/>
    <w:tmpl w:val="D486A6F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1" w15:restartNumberingAfterBreak="0">
    <w:nsid w:val="7F8E2EB4"/>
    <w:multiLevelType w:val="hybridMultilevel"/>
    <w:tmpl w:val="C29439A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19"/>
  </w:num>
  <w:num w:numId="3">
    <w:abstractNumId w:val="13"/>
  </w:num>
  <w:num w:numId="4">
    <w:abstractNumId w:val="3"/>
  </w:num>
  <w:num w:numId="5">
    <w:abstractNumId w:val="41"/>
  </w:num>
  <w:num w:numId="6">
    <w:abstractNumId w:val="4"/>
  </w:num>
  <w:num w:numId="7">
    <w:abstractNumId w:val="45"/>
  </w:num>
  <w:num w:numId="8">
    <w:abstractNumId w:val="32"/>
  </w:num>
  <w:num w:numId="9">
    <w:abstractNumId w:val="10"/>
  </w:num>
  <w:num w:numId="10">
    <w:abstractNumId w:val="15"/>
  </w:num>
  <w:num w:numId="11">
    <w:abstractNumId w:val="50"/>
  </w:num>
  <w:num w:numId="12">
    <w:abstractNumId w:val="28"/>
  </w:num>
  <w:num w:numId="13">
    <w:abstractNumId w:val="49"/>
  </w:num>
  <w:num w:numId="14">
    <w:abstractNumId w:val="20"/>
  </w:num>
  <w:num w:numId="15">
    <w:abstractNumId w:val="1"/>
  </w:num>
  <w:num w:numId="16">
    <w:abstractNumId w:val="29"/>
  </w:num>
  <w:num w:numId="17">
    <w:abstractNumId w:val="14"/>
  </w:num>
  <w:num w:numId="18">
    <w:abstractNumId w:val="12"/>
  </w:num>
  <w:num w:numId="19">
    <w:abstractNumId w:val="8"/>
  </w:num>
  <w:num w:numId="20">
    <w:abstractNumId w:val="35"/>
  </w:num>
  <w:num w:numId="21">
    <w:abstractNumId w:val="38"/>
  </w:num>
  <w:num w:numId="22">
    <w:abstractNumId w:val="48"/>
  </w:num>
  <w:num w:numId="23">
    <w:abstractNumId w:val="21"/>
  </w:num>
  <w:num w:numId="24">
    <w:abstractNumId w:val="37"/>
  </w:num>
  <w:num w:numId="25">
    <w:abstractNumId w:val="5"/>
  </w:num>
  <w:num w:numId="26">
    <w:abstractNumId w:val="16"/>
  </w:num>
  <w:num w:numId="27">
    <w:abstractNumId w:val="40"/>
  </w:num>
  <w:num w:numId="28">
    <w:abstractNumId w:val="47"/>
  </w:num>
  <w:num w:numId="29">
    <w:abstractNumId w:val="27"/>
  </w:num>
  <w:num w:numId="30">
    <w:abstractNumId w:val="24"/>
  </w:num>
  <w:num w:numId="31">
    <w:abstractNumId w:val="31"/>
  </w:num>
  <w:num w:numId="32">
    <w:abstractNumId w:val="36"/>
  </w:num>
  <w:num w:numId="33">
    <w:abstractNumId w:val="43"/>
  </w:num>
  <w:num w:numId="34">
    <w:abstractNumId w:val="39"/>
  </w:num>
  <w:num w:numId="35">
    <w:abstractNumId w:val="44"/>
  </w:num>
  <w:num w:numId="36">
    <w:abstractNumId w:val="51"/>
  </w:num>
  <w:num w:numId="37">
    <w:abstractNumId w:val="26"/>
  </w:num>
  <w:num w:numId="38">
    <w:abstractNumId w:val="46"/>
  </w:num>
  <w:num w:numId="39">
    <w:abstractNumId w:val="11"/>
  </w:num>
  <w:num w:numId="40">
    <w:abstractNumId w:val="34"/>
  </w:num>
  <w:num w:numId="41">
    <w:abstractNumId w:val="2"/>
  </w:num>
  <w:num w:numId="42">
    <w:abstractNumId w:val="25"/>
  </w:num>
  <w:num w:numId="43">
    <w:abstractNumId w:val="6"/>
  </w:num>
  <w:num w:numId="44">
    <w:abstractNumId w:val="22"/>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23"/>
  </w:num>
  <w:num w:numId="48">
    <w:abstractNumId w:val="42"/>
  </w:num>
  <w:num w:numId="49">
    <w:abstractNumId w:val="7"/>
  </w:num>
  <w:num w:numId="50">
    <w:abstractNumId w:val="30"/>
  </w:num>
  <w:num w:numId="51">
    <w:abstractNumId w:val="9"/>
  </w:num>
  <w:num w:numId="52">
    <w:abstractNumId w:val="33"/>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 lane">
    <w15:presenceInfo w15:providerId="Windows Live" w15:userId="d23156e9f47161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trackRevisions/>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A7E"/>
    <w:rsid w:val="000268AC"/>
    <w:rsid w:val="00033EB7"/>
    <w:rsid w:val="00041FEA"/>
    <w:rsid w:val="000867D4"/>
    <w:rsid w:val="000A071E"/>
    <w:rsid w:val="000C184D"/>
    <w:rsid w:val="00117546"/>
    <w:rsid w:val="0013077B"/>
    <w:rsid w:val="001D6E30"/>
    <w:rsid w:val="001F3E95"/>
    <w:rsid w:val="00254B63"/>
    <w:rsid w:val="00277F69"/>
    <w:rsid w:val="002A65EE"/>
    <w:rsid w:val="002F2332"/>
    <w:rsid w:val="00312329"/>
    <w:rsid w:val="00357916"/>
    <w:rsid w:val="003B2095"/>
    <w:rsid w:val="003E3CB6"/>
    <w:rsid w:val="003F0C01"/>
    <w:rsid w:val="004B0F42"/>
    <w:rsid w:val="004E17F1"/>
    <w:rsid w:val="005454D9"/>
    <w:rsid w:val="00580A01"/>
    <w:rsid w:val="0058673D"/>
    <w:rsid w:val="005A0243"/>
    <w:rsid w:val="005C3A7E"/>
    <w:rsid w:val="005F0BF4"/>
    <w:rsid w:val="00631316"/>
    <w:rsid w:val="006316F4"/>
    <w:rsid w:val="0067104F"/>
    <w:rsid w:val="006A1E15"/>
    <w:rsid w:val="006C45AD"/>
    <w:rsid w:val="00783257"/>
    <w:rsid w:val="007A07CC"/>
    <w:rsid w:val="007E13EA"/>
    <w:rsid w:val="00820638"/>
    <w:rsid w:val="008250E1"/>
    <w:rsid w:val="008D7A46"/>
    <w:rsid w:val="009504C9"/>
    <w:rsid w:val="00970048"/>
    <w:rsid w:val="00977F08"/>
    <w:rsid w:val="009870B5"/>
    <w:rsid w:val="009A60A9"/>
    <w:rsid w:val="00A243CA"/>
    <w:rsid w:val="00AB1DA2"/>
    <w:rsid w:val="00AE35E2"/>
    <w:rsid w:val="00C72134"/>
    <w:rsid w:val="00CC02B2"/>
    <w:rsid w:val="00CE342B"/>
    <w:rsid w:val="00CF1B39"/>
    <w:rsid w:val="00D80906"/>
    <w:rsid w:val="00DF7AA7"/>
    <w:rsid w:val="00E51C93"/>
    <w:rsid w:val="00EE107E"/>
    <w:rsid w:val="00F036DA"/>
    <w:rsid w:val="00F35900"/>
    <w:rsid w:val="00F841E8"/>
    <w:rsid w:val="00F9507B"/>
    <w:rsid w:val="00FB53C7"/>
    <w:rsid w:val="00FB7ED7"/>
    <w:rsid w:val="00FC6D3C"/>
    <w:rsid w:val="00FF53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E0E49C"/>
  <w14:defaultImageDpi w14:val="300"/>
  <w15:docId w15:val="{83B472C4-D49D-4A91-89C8-844871A98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Times New Roman" w:hAnsi="New York"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tabs>
        <w:tab w:val="left" w:pos="560"/>
        <w:tab w:val="left" w:pos="1120"/>
        <w:tab w:val="left" w:pos="1700"/>
        <w:tab w:val="left" w:pos="2260"/>
      </w:tabs>
      <w:ind w:right="-220"/>
      <w:jc w:val="both"/>
    </w:pPr>
    <w:rPr>
      <w:rFonts w:ascii="Arial" w:hAnsi="Arial"/>
      <w:sz w:val="22"/>
      <w:lang w:val="en-US" w:eastAsia="en-US"/>
    </w:rPr>
  </w:style>
  <w:style w:type="paragraph" w:styleId="Heading1">
    <w:name w:val="heading 1"/>
    <w:basedOn w:val="Normal"/>
    <w:next w:val="Normal"/>
    <w:uiPriority w:val="1"/>
    <w:qFormat/>
    <w:pPr>
      <w:keepNext/>
      <w:keepLines/>
      <w:tabs>
        <w:tab w:val="clear" w:pos="1700"/>
        <w:tab w:val="clear" w:pos="2260"/>
      </w:tabs>
      <w:spacing w:before="120"/>
      <w:ind w:left="20" w:right="0"/>
      <w:jc w:val="left"/>
      <w:outlineLvl w:val="0"/>
    </w:pPr>
    <w:rPr>
      <w:b/>
    </w:rPr>
  </w:style>
  <w:style w:type="paragraph" w:styleId="Heading2">
    <w:name w:val="heading 2"/>
    <w:basedOn w:val="Heading1"/>
    <w:next w:val="Normal"/>
    <w:qFormat/>
    <w:pPr>
      <w:spacing w:line="360" w:lineRule="atLeast"/>
      <w:outlineLvl w:val="1"/>
    </w:pPr>
    <w:rPr>
      <w:sz w:val="30"/>
    </w:rPr>
  </w:style>
  <w:style w:type="paragraph" w:styleId="Heading3">
    <w:name w:val="heading 3"/>
    <w:basedOn w:val="Normal"/>
    <w:next w:val="Normal"/>
    <w:qFormat/>
    <w:pPr>
      <w:ind w:left="360"/>
      <w:outlineLvl w:val="2"/>
    </w:pPr>
    <w:rPr>
      <w:b/>
    </w:rPr>
  </w:style>
  <w:style w:type="paragraph" w:styleId="Heading4">
    <w:name w:val="heading 4"/>
    <w:basedOn w:val="Heading3"/>
    <w:next w:val="Normal"/>
    <w:qFormat/>
    <w:pPr>
      <w:keepNext/>
      <w:keepLines/>
      <w:tabs>
        <w:tab w:val="clear" w:pos="560"/>
        <w:tab w:val="clear" w:pos="1120"/>
        <w:tab w:val="clear" w:pos="1700"/>
        <w:tab w:val="clear" w:pos="2260"/>
      </w:tabs>
      <w:spacing w:before="240" w:after="120" w:line="300" w:lineRule="atLeast"/>
      <w:ind w:left="0" w:right="0"/>
      <w:outlineLvl w:val="3"/>
    </w:pPr>
    <w:rPr>
      <w:rFonts w:ascii="Helvetica" w:hAnsi="Helvetica"/>
    </w:rPr>
  </w:style>
  <w:style w:type="paragraph" w:styleId="Heading5">
    <w:name w:val="heading 5"/>
    <w:basedOn w:val="Heading4"/>
    <w:next w:val="Normal"/>
    <w:qFormat/>
    <w:pPr>
      <w:outlineLvl w:val="4"/>
    </w:pPr>
  </w:style>
  <w:style w:type="paragraph" w:styleId="Heading6">
    <w:name w:val="heading 6"/>
    <w:basedOn w:val="Heading5"/>
    <w:next w:val="Normal"/>
    <w:qFormat/>
    <w:pPr>
      <w:outlineLvl w:val="5"/>
    </w:pPr>
  </w:style>
  <w:style w:type="paragraph" w:styleId="Heading7">
    <w:name w:val="heading 7"/>
    <w:basedOn w:val="Normal"/>
    <w:next w:val="Normal"/>
    <w:qFormat/>
    <w:pPr>
      <w:tabs>
        <w:tab w:val="clear" w:pos="560"/>
        <w:tab w:val="clear" w:pos="1120"/>
        <w:tab w:val="clear" w:pos="1700"/>
        <w:tab w:val="clear" w:pos="2260"/>
        <w:tab w:val="left" w:pos="567"/>
      </w:tabs>
      <w:spacing w:before="240" w:after="60"/>
      <w:ind w:left="4956" w:right="0" w:hanging="708"/>
      <w:outlineLvl w:val="6"/>
    </w:pPr>
    <w:rPr>
      <w:rFonts w:ascii="Geneva" w:hAnsi="Geneva"/>
    </w:rPr>
  </w:style>
  <w:style w:type="paragraph" w:styleId="Heading8">
    <w:name w:val="heading 8"/>
    <w:basedOn w:val="Normal"/>
    <w:next w:val="Normal"/>
    <w:qFormat/>
    <w:pPr>
      <w:tabs>
        <w:tab w:val="clear" w:pos="560"/>
        <w:tab w:val="clear" w:pos="1120"/>
        <w:tab w:val="clear" w:pos="1700"/>
        <w:tab w:val="clear" w:pos="2260"/>
        <w:tab w:val="left" w:pos="567"/>
      </w:tabs>
      <w:spacing w:before="240" w:after="60"/>
      <w:ind w:left="5664" w:right="0" w:hanging="708"/>
      <w:outlineLvl w:val="7"/>
    </w:pPr>
    <w:rPr>
      <w:rFonts w:ascii="Geneva" w:hAnsi="Geneva"/>
      <w:i/>
    </w:rPr>
  </w:style>
  <w:style w:type="paragraph" w:styleId="Heading9">
    <w:name w:val="heading 9"/>
    <w:basedOn w:val="Normal"/>
    <w:next w:val="Normal"/>
    <w:qFormat/>
    <w:pPr>
      <w:tabs>
        <w:tab w:val="clear" w:pos="560"/>
        <w:tab w:val="clear" w:pos="1120"/>
        <w:tab w:val="clear" w:pos="1700"/>
        <w:tab w:val="clear" w:pos="2260"/>
        <w:tab w:val="left" w:pos="567"/>
      </w:tabs>
      <w:spacing w:before="240" w:after="60"/>
      <w:ind w:left="6372" w:right="0" w:hanging="708"/>
      <w:outlineLvl w:val="8"/>
    </w:pPr>
    <w:rPr>
      <w:rFonts w:ascii="Geneva" w:hAnsi="Geneva"/>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semiHidden/>
    <w:pPr>
      <w:tabs>
        <w:tab w:val="clear" w:pos="560"/>
        <w:tab w:val="clear" w:pos="1120"/>
        <w:tab w:val="clear" w:pos="1700"/>
        <w:tab w:val="clear" w:pos="2260"/>
        <w:tab w:val="right" w:pos="8648"/>
      </w:tabs>
      <w:ind w:left="1680" w:right="0"/>
      <w:jc w:val="left"/>
    </w:pPr>
    <w:rPr>
      <w:rFonts w:ascii="New York" w:hAnsi="New York"/>
      <w:sz w:val="20"/>
    </w:rPr>
  </w:style>
  <w:style w:type="paragraph" w:styleId="TOC7">
    <w:name w:val="toc 7"/>
    <w:basedOn w:val="Normal"/>
    <w:next w:val="Normal"/>
    <w:semiHidden/>
    <w:pPr>
      <w:tabs>
        <w:tab w:val="clear" w:pos="560"/>
        <w:tab w:val="clear" w:pos="1120"/>
        <w:tab w:val="clear" w:pos="1700"/>
        <w:tab w:val="clear" w:pos="2260"/>
        <w:tab w:val="right" w:pos="8648"/>
      </w:tabs>
      <w:ind w:left="1440" w:right="0"/>
      <w:jc w:val="left"/>
    </w:pPr>
    <w:rPr>
      <w:rFonts w:ascii="New York" w:hAnsi="New York"/>
      <w:sz w:val="20"/>
    </w:rPr>
  </w:style>
  <w:style w:type="paragraph" w:styleId="TOC6">
    <w:name w:val="toc 6"/>
    <w:basedOn w:val="Normal"/>
    <w:next w:val="Normal"/>
    <w:semiHidden/>
    <w:pPr>
      <w:tabs>
        <w:tab w:val="clear" w:pos="560"/>
        <w:tab w:val="clear" w:pos="1120"/>
        <w:tab w:val="clear" w:pos="1700"/>
        <w:tab w:val="clear" w:pos="2260"/>
        <w:tab w:val="right" w:pos="8648"/>
      </w:tabs>
      <w:ind w:left="1200" w:right="0"/>
      <w:jc w:val="left"/>
    </w:pPr>
    <w:rPr>
      <w:rFonts w:ascii="New York" w:hAnsi="New York"/>
      <w:sz w:val="20"/>
    </w:rPr>
  </w:style>
  <w:style w:type="paragraph" w:styleId="TOC5">
    <w:name w:val="toc 5"/>
    <w:basedOn w:val="Normal"/>
    <w:next w:val="Normal"/>
    <w:semiHidden/>
    <w:pPr>
      <w:tabs>
        <w:tab w:val="clear" w:pos="560"/>
        <w:tab w:val="clear" w:pos="1120"/>
        <w:tab w:val="clear" w:pos="1700"/>
        <w:tab w:val="clear" w:pos="2260"/>
        <w:tab w:val="right" w:pos="8648"/>
      </w:tabs>
      <w:ind w:left="960" w:right="0"/>
      <w:jc w:val="left"/>
    </w:pPr>
    <w:rPr>
      <w:rFonts w:ascii="New York" w:hAnsi="New York"/>
      <w:sz w:val="20"/>
    </w:rPr>
  </w:style>
  <w:style w:type="paragraph" w:styleId="TOC4">
    <w:name w:val="toc 4"/>
    <w:basedOn w:val="Normal"/>
    <w:next w:val="Normal"/>
    <w:semiHidden/>
    <w:pPr>
      <w:tabs>
        <w:tab w:val="clear" w:pos="560"/>
        <w:tab w:val="clear" w:pos="1120"/>
        <w:tab w:val="clear" w:pos="1700"/>
        <w:tab w:val="clear" w:pos="2260"/>
        <w:tab w:val="right" w:pos="8648"/>
      </w:tabs>
      <w:ind w:left="720" w:right="0"/>
      <w:jc w:val="left"/>
    </w:pPr>
    <w:rPr>
      <w:rFonts w:ascii="New York" w:hAnsi="New York"/>
      <w:sz w:val="20"/>
    </w:rPr>
  </w:style>
  <w:style w:type="paragraph" w:styleId="TOC3">
    <w:name w:val="toc 3"/>
    <w:basedOn w:val="Normal"/>
    <w:next w:val="Normal"/>
    <w:semiHidden/>
    <w:pPr>
      <w:tabs>
        <w:tab w:val="clear" w:pos="560"/>
        <w:tab w:val="clear" w:pos="1120"/>
        <w:tab w:val="clear" w:pos="1700"/>
        <w:tab w:val="clear" w:pos="2260"/>
        <w:tab w:val="right" w:pos="8648"/>
      </w:tabs>
      <w:ind w:left="480" w:right="0"/>
      <w:jc w:val="left"/>
    </w:pPr>
    <w:rPr>
      <w:rFonts w:ascii="New York" w:hAnsi="New York"/>
      <w:sz w:val="20"/>
    </w:rPr>
  </w:style>
  <w:style w:type="paragraph" w:styleId="TOC2">
    <w:name w:val="toc 2"/>
    <w:basedOn w:val="Normal"/>
    <w:next w:val="Normal"/>
    <w:semiHidden/>
    <w:pPr>
      <w:tabs>
        <w:tab w:val="clear" w:pos="560"/>
        <w:tab w:val="clear" w:pos="1120"/>
        <w:tab w:val="clear" w:pos="1700"/>
        <w:tab w:val="clear" w:pos="2260"/>
        <w:tab w:val="right" w:pos="8648"/>
      </w:tabs>
      <w:spacing w:before="240"/>
      <w:ind w:left="240" w:right="0"/>
      <w:jc w:val="left"/>
    </w:pPr>
    <w:rPr>
      <w:rFonts w:ascii="New York" w:hAnsi="New York"/>
      <w:b/>
      <w:sz w:val="20"/>
    </w:rPr>
  </w:style>
  <w:style w:type="paragraph" w:styleId="TOC1">
    <w:name w:val="toc 1"/>
    <w:basedOn w:val="Normal"/>
    <w:next w:val="Normal"/>
    <w:semiHidden/>
    <w:pPr>
      <w:tabs>
        <w:tab w:val="clear" w:pos="560"/>
        <w:tab w:val="clear" w:pos="1120"/>
        <w:tab w:val="clear" w:pos="1700"/>
        <w:tab w:val="clear" w:pos="2260"/>
        <w:tab w:val="right" w:pos="8648"/>
      </w:tabs>
      <w:spacing w:before="360"/>
      <w:ind w:right="0"/>
      <w:jc w:val="left"/>
    </w:pPr>
    <w:rPr>
      <w:rFonts w:ascii="Geneva" w:hAnsi="Geneva"/>
      <w:b/>
      <w:caps/>
    </w:rPr>
  </w:style>
  <w:style w:type="paragraph" w:styleId="Footer">
    <w:name w:val="footer"/>
    <w:basedOn w:val="Normal"/>
    <w:link w:val="FooterChar"/>
    <w:uiPriority w:val="99"/>
    <w:pPr>
      <w:tabs>
        <w:tab w:val="clear" w:pos="560"/>
        <w:tab w:val="clear" w:pos="1120"/>
        <w:tab w:val="clear" w:pos="1700"/>
        <w:tab w:val="clear" w:pos="2260"/>
        <w:tab w:val="center" w:pos="4252"/>
        <w:tab w:val="right" w:pos="9480"/>
      </w:tabs>
    </w:pPr>
    <w:rPr>
      <w:sz w:val="20"/>
    </w:rPr>
  </w:style>
  <w:style w:type="paragraph" w:styleId="Header">
    <w:name w:val="header"/>
    <w:basedOn w:val="Normal"/>
    <w:next w:val="Normal"/>
    <w:link w:val="HeaderChar"/>
    <w:pPr>
      <w:tabs>
        <w:tab w:val="clear" w:pos="560"/>
        <w:tab w:val="clear" w:pos="1120"/>
        <w:tab w:val="clear" w:pos="1700"/>
        <w:tab w:val="clear" w:pos="2260"/>
        <w:tab w:val="center" w:pos="4252"/>
        <w:tab w:val="right" w:pos="8504"/>
      </w:tabs>
    </w:pPr>
  </w:style>
  <w:style w:type="paragraph" w:styleId="FootnoteText">
    <w:name w:val="footnote text"/>
    <w:basedOn w:val="Normal"/>
    <w:link w:val="FootnoteTextChar"/>
    <w:uiPriority w:val="99"/>
    <w:rPr>
      <w:sz w:val="20"/>
    </w:rPr>
  </w:style>
  <w:style w:type="paragraph" w:styleId="TOC9">
    <w:name w:val="toc 9"/>
    <w:basedOn w:val="Normal"/>
    <w:next w:val="Normal"/>
    <w:semiHidden/>
    <w:pPr>
      <w:tabs>
        <w:tab w:val="clear" w:pos="560"/>
        <w:tab w:val="clear" w:pos="1120"/>
        <w:tab w:val="clear" w:pos="1700"/>
        <w:tab w:val="clear" w:pos="2260"/>
        <w:tab w:val="right" w:pos="8648"/>
      </w:tabs>
      <w:ind w:left="1920" w:right="0"/>
      <w:jc w:val="left"/>
    </w:pPr>
    <w:rPr>
      <w:rFonts w:ascii="New York" w:hAnsi="New York"/>
      <w:sz w:val="20"/>
    </w:rPr>
  </w:style>
  <w:style w:type="paragraph" w:customStyle="1" w:styleId="h2">
    <w:name w:val="h2"/>
    <w:basedOn w:val="h1"/>
  </w:style>
  <w:style w:type="paragraph" w:customStyle="1" w:styleId="h1">
    <w:name w:val="h1"/>
    <w:basedOn w:val="Normal"/>
    <w:pPr>
      <w:keepNext/>
      <w:tabs>
        <w:tab w:val="clear" w:pos="560"/>
        <w:tab w:val="clear" w:pos="1120"/>
        <w:tab w:val="clear" w:pos="1700"/>
        <w:tab w:val="clear" w:pos="2260"/>
      </w:tabs>
      <w:spacing w:before="120"/>
      <w:ind w:left="520" w:right="0" w:hanging="548"/>
      <w:jc w:val="left"/>
    </w:pPr>
    <w:rPr>
      <w:b/>
    </w:rPr>
  </w:style>
  <w:style w:type="paragraph" w:customStyle="1" w:styleId="h3">
    <w:name w:val="h3"/>
    <w:basedOn w:val="h1"/>
  </w:style>
  <w:style w:type="paragraph" w:customStyle="1" w:styleId="Indent">
    <w:name w:val="Indent"/>
    <w:basedOn w:val="Normal"/>
    <w:pPr>
      <w:tabs>
        <w:tab w:val="clear" w:pos="560"/>
        <w:tab w:val="left" w:pos="7380"/>
        <w:tab w:val="left" w:pos="9619"/>
      </w:tabs>
      <w:spacing w:before="120"/>
      <w:ind w:left="560" w:hanging="560"/>
      <w:jc w:val="left"/>
    </w:pPr>
  </w:style>
  <w:style w:type="paragraph" w:customStyle="1" w:styleId="Title1">
    <w:name w:val="Title1"/>
    <w:basedOn w:val="Normal"/>
    <w:pPr>
      <w:jc w:val="center"/>
    </w:pPr>
    <w:rPr>
      <w:b/>
    </w:rPr>
  </w:style>
  <w:style w:type="paragraph" w:customStyle="1" w:styleId="Indent2">
    <w:name w:val="Indent2"/>
    <w:basedOn w:val="Indent"/>
    <w:pPr>
      <w:tabs>
        <w:tab w:val="clear" w:pos="1120"/>
        <w:tab w:val="clear" w:pos="1700"/>
        <w:tab w:val="left" w:pos="1720"/>
        <w:tab w:val="left" w:pos="2820"/>
        <w:tab w:val="left" w:pos="3420"/>
      </w:tabs>
      <w:ind w:left="1120"/>
    </w:pPr>
  </w:style>
  <w:style w:type="paragraph" w:customStyle="1" w:styleId="Indent3">
    <w:name w:val="Indent3"/>
    <w:basedOn w:val="Indent2"/>
    <w:pPr>
      <w:tabs>
        <w:tab w:val="clear" w:pos="1720"/>
      </w:tabs>
      <w:ind w:left="1700"/>
    </w:pPr>
  </w:style>
  <w:style w:type="paragraph" w:customStyle="1" w:styleId="Bibliog">
    <w:name w:val="Bibliog"/>
    <w:basedOn w:val="Indent"/>
    <w:pPr>
      <w:tabs>
        <w:tab w:val="clear" w:pos="1120"/>
        <w:tab w:val="clear" w:pos="1700"/>
        <w:tab w:val="clear" w:pos="2260"/>
      </w:tabs>
      <w:ind w:left="2820" w:hanging="2820"/>
    </w:pPr>
  </w:style>
  <w:style w:type="paragraph" w:customStyle="1" w:styleId="h4">
    <w:name w:val="h4"/>
    <w:basedOn w:val="h3"/>
  </w:style>
  <w:style w:type="paragraph" w:styleId="Signature">
    <w:name w:val="Signature"/>
    <w:basedOn w:val="Title1"/>
    <w:semiHidden/>
  </w:style>
  <w:style w:type="paragraph" w:customStyle="1" w:styleId="bl1">
    <w:name w:val="bl1"/>
    <w:basedOn w:val="Normal"/>
    <w:pPr>
      <w:tabs>
        <w:tab w:val="clear" w:pos="560"/>
        <w:tab w:val="clear" w:pos="1120"/>
        <w:tab w:val="clear" w:pos="1700"/>
        <w:tab w:val="clear" w:pos="2260"/>
      </w:tabs>
      <w:spacing w:line="300" w:lineRule="atLeast"/>
      <w:ind w:left="500" w:right="0" w:hanging="500"/>
      <w:jc w:val="left"/>
    </w:pPr>
  </w:style>
  <w:style w:type="paragraph" w:customStyle="1" w:styleId="Links">
    <w:name w:val="Links"/>
    <w:basedOn w:val="Normal"/>
    <w:rPr>
      <w:sz w:val="20"/>
    </w:rPr>
  </w:style>
  <w:style w:type="paragraph" w:customStyle="1" w:styleId="Centered">
    <w:name w:val="Centered"/>
    <w:basedOn w:val="Normal"/>
    <w:pPr>
      <w:jc w:val="center"/>
    </w:pPr>
  </w:style>
  <w:style w:type="paragraph" w:customStyle="1" w:styleId="hr">
    <w:name w:val="hr"/>
    <w:basedOn w:val="Normal"/>
    <w:next w:val="Normal"/>
    <w:pPr>
      <w:pBdr>
        <w:bottom w:val="single" w:sz="6" w:space="0" w:color="auto"/>
      </w:pBdr>
      <w:tabs>
        <w:tab w:val="clear" w:pos="560"/>
        <w:tab w:val="clear" w:pos="1120"/>
        <w:tab w:val="clear" w:pos="1700"/>
        <w:tab w:val="clear" w:pos="2260"/>
      </w:tabs>
      <w:spacing w:before="120" w:after="120"/>
      <w:ind w:right="0"/>
    </w:pPr>
  </w:style>
  <w:style w:type="paragraph" w:customStyle="1" w:styleId="h3c">
    <w:name w:val="h3c"/>
    <w:basedOn w:val="Heading3"/>
    <w:next w:val="Normal"/>
    <w:pPr>
      <w:keepNext/>
      <w:keepLines/>
      <w:tabs>
        <w:tab w:val="clear" w:pos="560"/>
        <w:tab w:val="clear" w:pos="1120"/>
        <w:tab w:val="clear" w:pos="1700"/>
        <w:tab w:val="clear" w:pos="2260"/>
      </w:tabs>
      <w:spacing w:before="240" w:after="120" w:line="300" w:lineRule="atLeast"/>
      <w:ind w:left="0" w:right="0"/>
      <w:jc w:val="center"/>
    </w:pPr>
    <w:rPr>
      <w:rFonts w:ascii="Helvetica" w:hAnsi="Helvetica"/>
    </w:rPr>
  </w:style>
  <w:style w:type="paragraph" w:customStyle="1" w:styleId="centered0">
    <w:name w:val="centered"/>
    <w:basedOn w:val="Normal"/>
    <w:pPr>
      <w:tabs>
        <w:tab w:val="clear" w:pos="560"/>
        <w:tab w:val="clear" w:pos="1120"/>
        <w:tab w:val="clear" w:pos="1700"/>
        <w:tab w:val="clear" w:pos="2260"/>
      </w:tabs>
      <w:jc w:val="center"/>
    </w:pPr>
  </w:style>
  <w:style w:type="paragraph" w:customStyle="1" w:styleId="Letterhead">
    <w:name w:val="Letterhead"/>
    <w:basedOn w:val="Normal"/>
    <w:pPr>
      <w:tabs>
        <w:tab w:val="clear" w:pos="560"/>
        <w:tab w:val="clear" w:pos="1120"/>
        <w:tab w:val="clear" w:pos="1700"/>
        <w:tab w:val="clear" w:pos="2260"/>
        <w:tab w:val="left" w:pos="5520"/>
        <w:tab w:val="left" w:pos="6820"/>
      </w:tabs>
    </w:pPr>
  </w:style>
  <w:style w:type="paragraph" w:customStyle="1" w:styleId="Header1">
    <w:name w:val="Header1"/>
    <w:basedOn w:val="Title1"/>
    <w:pPr>
      <w:jc w:val="left"/>
    </w:pPr>
  </w:style>
  <w:style w:type="paragraph" w:customStyle="1" w:styleId="CommentText1">
    <w:name w:val="Comment Text1"/>
    <w:basedOn w:val="Normal"/>
    <w:rPr>
      <w:sz w:val="20"/>
    </w:rPr>
  </w:style>
  <w:style w:type="paragraph" w:customStyle="1" w:styleId="Table">
    <w:name w:val="Table"/>
    <w:basedOn w:val="Normal"/>
    <w:pPr>
      <w:tabs>
        <w:tab w:val="clear" w:pos="560"/>
        <w:tab w:val="clear" w:pos="1120"/>
        <w:tab w:val="left" w:pos="2800"/>
        <w:tab w:val="left" w:pos="3420"/>
        <w:tab w:val="left" w:pos="3960"/>
        <w:tab w:val="left" w:pos="4520"/>
        <w:tab w:val="left" w:pos="5120"/>
        <w:tab w:val="decimal" w:pos="8800"/>
      </w:tabs>
      <w:ind w:left="1120" w:hanging="1120"/>
      <w:jc w:val="left"/>
    </w:pPr>
  </w:style>
  <w:style w:type="paragraph" w:customStyle="1" w:styleId="Plan">
    <w:name w:val="Plan"/>
    <w:basedOn w:val="Normal"/>
    <w:pPr>
      <w:tabs>
        <w:tab w:val="left" w:pos="4700"/>
        <w:tab w:val="left" w:pos="7560"/>
        <w:tab w:val="left" w:pos="8180"/>
      </w:tabs>
    </w:pPr>
  </w:style>
  <w:style w:type="paragraph" w:customStyle="1" w:styleId="h2c">
    <w:name w:val="h2c"/>
    <w:basedOn w:val="Heading2"/>
    <w:next w:val="Normal"/>
    <w:pPr>
      <w:jc w:val="center"/>
    </w:pPr>
  </w:style>
  <w:style w:type="paragraph" w:customStyle="1" w:styleId="h1c">
    <w:name w:val="h1c"/>
    <w:basedOn w:val="Heading1"/>
    <w:next w:val="Normal"/>
    <w:pPr>
      <w:jc w:val="center"/>
    </w:pPr>
  </w:style>
  <w:style w:type="paragraph" w:customStyle="1" w:styleId="h1r">
    <w:name w:val="h1r"/>
    <w:basedOn w:val="Heading1"/>
    <w:next w:val="Normal"/>
    <w:pPr>
      <w:jc w:val="right"/>
    </w:pPr>
  </w:style>
  <w:style w:type="paragraph" w:customStyle="1" w:styleId="h2r">
    <w:name w:val="h2r"/>
    <w:basedOn w:val="Heading2"/>
    <w:next w:val="Normal"/>
    <w:pPr>
      <w:jc w:val="right"/>
    </w:pPr>
  </w:style>
  <w:style w:type="paragraph" w:customStyle="1" w:styleId="h3r">
    <w:name w:val="h3r"/>
    <w:basedOn w:val="Heading3"/>
    <w:next w:val="Normal"/>
    <w:pPr>
      <w:keepNext/>
      <w:keepLines/>
      <w:tabs>
        <w:tab w:val="clear" w:pos="560"/>
        <w:tab w:val="clear" w:pos="1120"/>
        <w:tab w:val="clear" w:pos="1700"/>
        <w:tab w:val="clear" w:pos="2260"/>
      </w:tabs>
      <w:spacing w:before="240" w:after="120" w:line="300" w:lineRule="atLeast"/>
      <w:ind w:left="0" w:right="0"/>
      <w:jc w:val="right"/>
    </w:pPr>
    <w:rPr>
      <w:rFonts w:ascii="Helvetica" w:hAnsi="Helvetica"/>
    </w:rPr>
  </w:style>
  <w:style w:type="paragraph" w:customStyle="1" w:styleId="h4c">
    <w:name w:val="h4c"/>
    <w:basedOn w:val="Heading4"/>
    <w:next w:val="Normal"/>
    <w:pPr>
      <w:jc w:val="center"/>
    </w:pPr>
  </w:style>
  <w:style w:type="paragraph" w:customStyle="1" w:styleId="h4r">
    <w:name w:val="h4r"/>
    <w:basedOn w:val="Heading4"/>
    <w:next w:val="Normal"/>
    <w:pPr>
      <w:jc w:val="right"/>
    </w:pPr>
  </w:style>
  <w:style w:type="paragraph" w:customStyle="1" w:styleId="h6r">
    <w:name w:val="h6r"/>
    <w:basedOn w:val="Heading6"/>
    <w:next w:val="Normal"/>
    <w:pPr>
      <w:jc w:val="right"/>
    </w:pPr>
  </w:style>
  <w:style w:type="paragraph" w:customStyle="1" w:styleId="h6c">
    <w:name w:val="h6c"/>
    <w:basedOn w:val="Heading6"/>
    <w:next w:val="Normal"/>
    <w:pPr>
      <w:jc w:val="center"/>
    </w:pPr>
  </w:style>
  <w:style w:type="paragraph" w:customStyle="1" w:styleId="h6">
    <w:name w:val="h6"/>
    <w:basedOn w:val="Heading6"/>
    <w:next w:val="Normal"/>
  </w:style>
  <w:style w:type="paragraph" w:customStyle="1" w:styleId="h5r">
    <w:name w:val="h5r"/>
    <w:basedOn w:val="Heading5"/>
    <w:next w:val="Normal"/>
    <w:pPr>
      <w:jc w:val="right"/>
    </w:pPr>
  </w:style>
  <w:style w:type="paragraph" w:customStyle="1" w:styleId="h5c">
    <w:name w:val="h5c"/>
    <w:basedOn w:val="Heading5"/>
    <w:next w:val="Normal"/>
    <w:pPr>
      <w:jc w:val="center"/>
    </w:pPr>
  </w:style>
  <w:style w:type="paragraph" w:customStyle="1" w:styleId="h5">
    <w:name w:val="h5"/>
    <w:basedOn w:val="Heading5"/>
    <w:next w:val="Normal"/>
  </w:style>
  <w:style w:type="paragraph" w:customStyle="1" w:styleId="headingcentered">
    <w:name w:val="heading centered"/>
    <w:basedOn w:val="h1c"/>
  </w:style>
  <w:style w:type="paragraph" w:customStyle="1" w:styleId="bulletlist1">
    <w:name w:val="bullet list 1"/>
    <w:basedOn w:val="numberedlist1"/>
  </w:style>
  <w:style w:type="paragraph" w:customStyle="1" w:styleId="numberedlist1">
    <w:name w:val="numbered list 1"/>
    <w:basedOn w:val="Normal"/>
    <w:pPr>
      <w:tabs>
        <w:tab w:val="clear" w:pos="560"/>
        <w:tab w:val="clear" w:pos="1120"/>
        <w:tab w:val="clear" w:pos="1700"/>
        <w:tab w:val="clear" w:pos="2260"/>
      </w:tabs>
      <w:spacing w:before="140" w:line="300" w:lineRule="atLeast"/>
      <w:ind w:left="500" w:right="0" w:hanging="500"/>
    </w:pPr>
  </w:style>
  <w:style w:type="paragraph" w:customStyle="1" w:styleId="bulletlist2">
    <w:name w:val="bullet list 2"/>
    <w:basedOn w:val="numberedlist2"/>
  </w:style>
  <w:style w:type="paragraph" w:customStyle="1" w:styleId="numberedlist2">
    <w:name w:val="numbered list 2"/>
    <w:basedOn w:val="numberedlist1"/>
    <w:pPr>
      <w:ind w:left="998"/>
    </w:pPr>
  </w:style>
  <w:style w:type="paragraph" w:customStyle="1" w:styleId="bulletlist3">
    <w:name w:val="bullet list 3"/>
    <w:basedOn w:val="numberedlist3"/>
  </w:style>
  <w:style w:type="paragraph" w:customStyle="1" w:styleId="numberedlist3">
    <w:name w:val="numbered list 3"/>
    <w:basedOn w:val="numberedlist2"/>
    <w:pPr>
      <w:ind w:left="1500"/>
    </w:pPr>
  </w:style>
  <w:style w:type="paragraph" w:customStyle="1" w:styleId="nl1">
    <w:name w:val="nl1"/>
    <w:basedOn w:val="numberedlist1"/>
  </w:style>
  <w:style w:type="paragraph" w:customStyle="1" w:styleId="nl2">
    <w:name w:val="nl2"/>
    <w:basedOn w:val="numberedlist2"/>
  </w:style>
  <w:style w:type="paragraph" w:customStyle="1" w:styleId="nl3">
    <w:name w:val="nl3"/>
    <w:basedOn w:val="numberedlist3"/>
  </w:style>
  <w:style w:type="paragraph" w:customStyle="1" w:styleId="bl2">
    <w:name w:val="bl2"/>
    <w:basedOn w:val="bulletlist2"/>
  </w:style>
  <w:style w:type="paragraph" w:customStyle="1" w:styleId="bl3">
    <w:name w:val="bl3"/>
    <w:basedOn w:val="bulletlist3"/>
  </w:style>
  <w:style w:type="paragraph" w:customStyle="1" w:styleId="nc">
    <w:name w:val="nc"/>
    <w:basedOn w:val="Normal"/>
    <w:pPr>
      <w:tabs>
        <w:tab w:val="clear" w:pos="560"/>
        <w:tab w:val="clear" w:pos="1120"/>
        <w:tab w:val="clear" w:pos="1700"/>
        <w:tab w:val="clear" w:pos="2260"/>
      </w:tabs>
      <w:spacing w:before="140" w:line="300" w:lineRule="atLeast"/>
      <w:ind w:right="0"/>
      <w:jc w:val="center"/>
    </w:pPr>
  </w:style>
  <w:style w:type="paragraph" w:customStyle="1" w:styleId="nr">
    <w:name w:val="nr"/>
    <w:basedOn w:val="Normal"/>
    <w:pPr>
      <w:tabs>
        <w:tab w:val="clear" w:pos="560"/>
        <w:tab w:val="clear" w:pos="1120"/>
        <w:tab w:val="clear" w:pos="1700"/>
        <w:tab w:val="clear" w:pos="2260"/>
      </w:tabs>
      <w:spacing w:before="140" w:line="300" w:lineRule="atLeast"/>
      <w:ind w:right="0"/>
      <w:jc w:val="right"/>
    </w:pPr>
  </w:style>
  <w:style w:type="paragraph" w:customStyle="1" w:styleId="numberedlist4">
    <w:name w:val="numbered list 4"/>
    <w:basedOn w:val="numberedlist3"/>
    <w:pPr>
      <w:ind w:left="2000"/>
    </w:pPr>
  </w:style>
  <w:style w:type="paragraph" w:customStyle="1" w:styleId="numberedlist5">
    <w:name w:val="numbered list 5"/>
    <w:basedOn w:val="numberedlist4"/>
    <w:pPr>
      <w:ind w:left="2480"/>
    </w:pPr>
  </w:style>
  <w:style w:type="paragraph" w:customStyle="1" w:styleId="nl4">
    <w:name w:val="nl4"/>
    <w:basedOn w:val="numberedlist4"/>
  </w:style>
  <w:style w:type="paragraph" w:customStyle="1" w:styleId="nl5">
    <w:name w:val="nl5"/>
    <w:basedOn w:val="numberedlist5"/>
  </w:style>
  <w:style w:type="paragraph" w:customStyle="1" w:styleId="bulletlist4">
    <w:name w:val="bullet list 4"/>
    <w:basedOn w:val="numberedlist4"/>
  </w:style>
  <w:style w:type="paragraph" w:customStyle="1" w:styleId="bulletlist5">
    <w:name w:val="bullet list 5"/>
    <w:basedOn w:val="numberedlist5"/>
  </w:style>
  <w:style w:type="paragraph" w:customStyle="1" w:styleId="bl5">
    <w:name w:val="bl5"/>
    <w:basedOn w:val="bulletlist5"/>
  </w:style>
  <w:style w:type="paragraph" w:customStyle="1" w:styleId="bl4">
    <w:name w:val="bl4"/>
    <w:basedOn w:val="bulletlist4"/>
  </w:style>
  <w:style w:type="paragraph" w:customStyle="1" w:styleId="glossary">
    <w:name w:val="glossary"/>
    <w:basedOn w:val="Normal"/>
    <w:pPr>
      <w:tabs>
        <w:tab w:val="clear" w:pos="560"/>
        <w:tab w:val="clear" w:pos="1120"/>
        <w:tab w:val="clear" w:pos="1700"/>
        <w:tab w:val="clear" w:pos="2260"/>
        <w:tab w:val="left" w:pos="4320"/>
      </w:tabs>
      <w:spacing w:before="140" w:line="300" w:lineRule="atLeast"/>
      <w:ind w:left="3402" w:right="0" w:hanging="3402"/>
    </w:pPr>
  </w:style>
  <w:style w:type="paragraph" w:customStyle="1" w:styleId="pre">
    <w:name w:val="pre"/>
    <w:basedOn w:val="Normal"/>
    <w:pPr>
      <w:keepLines/>
      <w:tabs>
        <w:tab w:val="clear" w:pos="560"/>
        <w:tab w:val="clear" w:pos="1120"/>
        <w:tab w:val="clear" w:pos="1700"/>
        <w:tab w:val="clear" w:pos="2260"/>
        <w:tab w:val="left" w:pos="880"/>
        <w:tab w:val="left" w:pos="1740"/>
        <w:tab w:val="left" w:pos="2620"/>
        <w:tab w:val="left" w:pos="3480"/>
        <w:tab w:val="left" w:pos="4320"/>
        <w:tab w:val="left" w:pos="5220"/>
        <w:tab w:val="left" w:pos="6060"/>
        <w:tab w:val="left" w:pos="6940"/>
        <w:tab w:val="left" w:pos="7780"/>
      </w:tabs>
      <w:spacing w:before="120"/>
      <w:ind w:right="0"/>
    </w:pPr>
    <w:rPr>
      <w:rFonts w:ascii="Courier" w:hAnsi="Courier"/>
      <w:sz w:val="20"/>
    </w:rPr>
  </w:style>
  <w:style w:type="paragraph" w:customStyle="1" w:styleId="TERM">
    <w:name w:val="TERM"/>
    <w:basedOn w:val="glossary"/>
    <w:pPr>
      <w:tabs>
        <w:tab w:val="clear" w:pos="4320"/>
      </w:tabs>
      <w:ind w:left="0" w:firstLine="0"/>
    </w:pPr>
  </w:style>
  <w:style w:type="paragraph" w:customStyle="1" w:styleId="DEF">
    <w:name w:val="DEF"/>
    <w:basedOn w:val="glossary"/>
    <w:pPr>
      <w:tabs>
        <w:tab w:val="clear" w:pos="4320"/>
      </w:tabs>
      <w:spacing w:before="0"/>
      <w:ind w:left="720" w:firstLine="0"/>
    </w:pPr>
  </w:style>
  <w:style w:type="paragraph" w:customStyle="1" w:styleId="TERM1">
    <w:name w:val="TERM 1"/>
    <w:basedOn w:val="TERM"/>
    <w:pPr>
      <w:ind w:left="720"/>
    </w:pPr>
  </w:style>
  <w:style w:type="paragraph" w:customStyle="1" w:styleId="DEF1">
    <w:name w:val="DEF 1"/>
    <w:basedOn w:val="DEF"/>
    <w:pPr>
      <w:ind w:left="1440"/>
    </w:pPr>
  </w:style>
  <w:style w:type="paragraph" w:customStyle="1" w:styleId="blockquote">
    <w:name w:val="blockquote"/>
    <w:basedOn w:val="Normal"/>
    <w:pPr>
      <w:tabs>
        <w:tab w:val="clear" w:pos="560"/>
        <w:tab w:val="clear" w:pos="1120"/>
        <w:tab w:val="clear" w:pos="1700"/>
        <w:tab w:val="clear" w:pos="2260"/>
      </w:tabs>
      <w:spacing w:before="140" w:line="300" w:lineRule="atLeast"/>
      <w:ind w:left="1440" w:right="1440"/>
    </w:pPr>
    <w:rPr>
      <w:i/>
    </w:rPr>
  </w:style>
  <w:style w:type="paragraph" w:customStyle="1" w:styleId="bq">
    <w:name w:val="bq"/>
    <w:basedOn w:val="blockquote"/>
  </w:style>
  <w:style w:type="paragraph" w:customStyle="1" w:styleId="address">
    <w:name w:val="address"/>
    <w:basedOn w:val="Normal"/>
    <w:pPr>
      <w:tabs>
        <w:tab w:val="clear" w:pos="560"/>
        <w:tab w:val="clear" w:pos="1120"/>
        <w:tab w:val="clear" w:pos="1700"/>
        <w:tab w:val="clear" w:pos="2260"/>
      </w:tabs>
      <w:spacing w:before="140" w:line="300" w:lineRule="atLeast"/>
      <w:ind w:right="0"/>
    </w:pPr>
    <w:rPr>
      <w:i/>
    </w:rPr>
  </w:style>
  <w:style w:type="paragraph" w:customStyle="1" w:styleId="HTML">
    <w:name w:val="HTML"/>
    <w:basedOn w:val="Normal"/>
    <w:pPr>
      <w:tabs>
        <w:tab w:val="clear" w:pos="560"/>
        <w:tab w:val="clear" w:pos="1120"/>
        <w:tab w:val="clear" w:pos="1700"/>
        <w:tab w:val="clear" w:pos="2260"/>
      </w:tabs>
      <w:ind w:right="0"/>
    </w:pPr>
    <w:rPr>
      <w:vanish/>
    </w:rPr>
  </w:style>
  <w:style w:type="paragraph" w:customStyle="1" w:styleId="Header2">
    <w:name w:val="Header2"/>
    <w:basedOn w:val="Normal"/>
    <w:rPr>
      <w:b/>
    </w:rPr>
  </w:style>
  <w:style w:type="paragraph" w:customStyle="1" w:styleId="Index91">
    <w:name w:val="Index 91"/>
    <w:basedOn w:val="Title1"/>
  </w:style>
  <w:style w:type="paragraph" w:customStyle="1" w:styleId="BlockLabel">
    <w:name w:val="Block Label"/>
    <w:basedOn w:val="Normal"/>
    <w:next w:val="Normal"/>
    <w:pPr>
      <w:tabs>
        <w:tab w:val="clear" w:pos="560"/>
        <w:tab w:val="clear" w:pos="1120"/>
        <w:tab w:val="clear" w:pos="1700"/>
        <w:tab w:val="clear" w:pos="2260"/>
      </w:tabs>
      <w:ind w:right="0"/>
    </w:pPr>
    <w:rPr>
      <w:rFonts w:ascii="New York" w:hAnsi="New York"/>
      <w:b/>
    </w:rPr>
  </w:style>
  <w:style w:type="paragraph" w:customStyle="1" w:styleId="Text">
    <w:name w:val="Text"/>
    <w:basedOn w:val="Header2"/>
    <w:pPr>
      <w:tabs>
        <w:tab w:val="clear" w:pos="560"/>
        <w:tab w:val="clear" w:pos="1120"/>
        <w:tab w:val="clear" w:pos="1700"/>
        <w:tab w:val="left" w:pos="7380"/>
        <w:tab w:val="left" w:pos="9619"/>
      </w:tabs>
      <w:ind w:left="2080" w:right="-980" w:hanging="2080"/>
    </w:pPr>
    <w:rPr>
      <w:b w:val="0"/>
    </w:rPr>
  </w:style>
  <w:style w:type="paragraph" w:customStyle="1" w:styleId="TextIn">
    <w:name w:val="TextIn"/>
    <w:basedOn w:val="Text"/>
    <w:pPr>
      <w:tabs>
        <w:tab w:val="clear" w:pos="2260"/>
      </w:tabs>
      <w:ind w:left="2660" w:hanging="580"/>
    </w:pPr>
  </w:style>
  <w:style w:type="paragraph" w:customStyle="1" w:styleId="Indent2Special">
    <w:name w:val="Indent2Special"/>
    <w:basedOn w:val="Indent2"/>
    <w:pPr>
      <w:spacing w:before="160"/>
      <w:jc w:val="both"/>
    </w:pPr>
  </w:style>
  <w:style w:type="paragraph" w:customStyle="1" w:styleId="Partics">
    <w:name w:val="Partics"/>
    <w:basedOn w:val="Normal"/>
    <w:pPr>
      <w:spacing w:before="240"/>
    </w:pPr>
  </w:style>
  <w:style w:type="paragraph" w:styleId="BodyText2">
    <w:name w:val="Body Text 2"/>
    <w:basedOn w:val="Normal"/>
    <w:semiHidden/>
    <w:pPr>
      <w:keepNext/>
      <w:keepLines/>
      <w:tabs>
        <w:tab w:val="clear" w:pos="560"/>
        <w:tab w:val="clear" w:pos="1120"/>
        <w:tab w:val="clear" w:pos="1700"/>
        <w:tab w:val="clear" w:pos="2260"/>
      </w:tabs>
      <w:ind w:right="0"/>
      <w:jc w:val="left"/>
    </w:pPr>
    <w:rPr>
      <w:sz w:val="18"/>
    </w:rPr>
  </w:style>
  <w:style w:type="paragraph" w:styleId="List5">
    <w:name w:val="List 5"/>
    <w:basedOn w:val="BodyText2"/>
    <w:semiHidden/>
    <w:pPr>
      <w:tabs>
        <w:tab w:val="left" w:pos="720"/>
      </w:tabs>
      <w:spacing w:before="80" w:after="80"/>
      <w:ind w:left="714" w:hanging="357"/>
    </w:pPr>
    <w:rPr>
      <w:sz w:val="24"/>
    </w:rPr>
  </w:style>
  <w:style w:type="paragraph" w:customStyle="1" w:styleId="No">
    <w:name w:val="No"/>
    <w:basedOn w:val="List5"/>
    <w:pPr>
      <w:ind w:left="643" w:hanging="283"/>
    </w:pPr>
  </w:style>
  <w:style w:type="paragraph" w:customStyle="1" w:styleId="list-">
    <w:name w:val="list-"/>
    <w:basedOn w:val="Normal"/>
    <w:pPr>
      <w:tabs>
        <w:tab w:val="clear" w:pos="560"/>
        <w:tab w:val="clear" w:pos="1120"/>
        <w:tab w:val="clear" w:pos="1700"/>
        <w:tab w:val="clear" w:pos="2260"/>
      </w:tabs>
      <w:ind w:right="0"/>
    </w:pPr>
    <w:rPr>
      <w:rFonts w:ascii="New York" w:hAnsi="New York"/>
    </w:rPr>
  </w:style>
  <w:style w:type="paragraph" w:customStyle="1" w:styleId="list2">
    <w:name w:val="list2"/>
    <w:basedOn w:val="List5"/>
    <w:pPr>
      <w:ind w:left="643" w:hanging="283"/>
    </w:pPr>
  </w:style>
  <w:style w:type="paragraph" w:customStyle="1" w:styleId="he">
    <w:name w:val="he"/>
    <w:basedOn w:val="Normal"/>
    <w:pPr>
      <w:tabs>
        <w:tab w:val="clear" w:pos="560"/>
        <w:tab w:val="clear" w:pos="1120"/>
        <w:tab w:val="clear" w:pos="1700"/>
        <w:tab w:val="clear" w:pos="2260"/>
      </w:tabs>
      <w:ind w:right="0"/>
    </w:pPr>
    <w:rPr>
      <w:rFonts w:ascii="New York" w:hAnsi="New York"/>
    </w:rPr>
  </w:style>
  <w:style w:type="paragraph" w:customStyle="1" w:styleId="List20">
    <w:name w:val="List2"/>
    <w:basedOn w:val="list2"/>
    <w:pPr>
      <w:tabs>
        <w:tab w:val="clear" w:pos="720"/>
      </w:tabs>
      <w:ind w:left="1134" w:hanging="425"/>
    </w:pPr>
  </w:style>
  <w:style w:type="paragraph" w:customStyle="1" w:styleId="Tit">
    <w:name w:val="Tit"/>
    <w:basedOn w:val="Normal"/>
    <w:pPr>
      <w:tabs>
        <w:tab w:val="clear" w:pos="560"/>
        <w:tab w:val="clear" w:pos="1120"/>
        <w:tab w:val="clear" w:pos="1700"/>
        <w:tab w:val="clear" w:pos="2260"/>
      </w:tabs>
      <w:ind w:right="0"/>
    </w:pPr>
    <w:rPr>
      <w:rFonts w:ascii="New York" w:hAnsi="New York"/>
    </w:rPr>
  </w:style>
  <w:style w:type="paragraph" w:customStyle="1" w:styleId="glossary1">
    <w:name w:val="glossary 1"/>
    <w:basedOn w:val="glossary"/>
    <w:pPr>
      <w:tabs>
        <w:tab w:val="clear" w:pos="4320"/>
        <w:tab w:val="left" w:pos="4860"/>
      </w:tabs>
      <w:spacing w:before="120" w:after="120" w:line="240" w:lineRule="auto"/>
      <w:ind w:left="4860"/>
    </w:pPr>
  </w:style>
  <w:style w:type="paragraph" w:customStyle="1" w:styleId="dir">
    <w:name w:val="dir"/>
    <w:basedOn w:val="Normal"/>
    <w:pPr>
      <w:tabs>
        <w:tab w:val="clear" w:pos="560"/>
        <w:tab w:val="clear" w:pos="1120"/>
        <w:tab w:val="clear" w:pos="1700"/>
        <w:tab w:val="clear" w:pos="2260"/>
        <w:tab w:val="left" w:pos="360"/>
        <w:tab w:val="left" w:pos="3600"/>
        <w:tab w:val="left" w:pos="4320"/>
        <w:tab w:val="left" w:pos="7200"/>
        <w:tab w:val="left" w:pos="10700"/>
      </w:tabs>
      <w:spacing w:before="120"/>
      <w:ind w:right="0" w:firstLine="360"/>
    </w:pPr>
  </w:style>
  <w:style w:type="paragraph" w:customStyle="1" w:styleId="dir1">
    <w:name w:val="dir 1"/>
    <w:basedOn w:val="Normal"/>
    <w:pPr>
      <w:tabs>
        <w:tab w:val="clear" w:pos="560"/>
        <w:tab w:val="clear" w:pos="1120"/>
        <w:tab w:val="clear" w:pos="1700"/>
        <w:tab w:val="clear" w:pos="2260"/>
        <w:tab w:val="left" w:pos="720"/>
        <w:tab w:val="left" w:pos="3960"/>
        <w:tab w:val="left" w:pos="4320"/>
        <w:tab w:val="left" w:pos="7560"/>
        <w:tab w:val="left" w:pos="10700"/>
      </w:tabs>
      <w:spacing w:before="120"/>
      <w:ind w:right="0" w:firstLine="360"/>
    </w:pPr>
  </w:style>
  <w:style w:type="paragraph" w:customStyle="1" w:styleId="dir2">
    <w:name w:val="dir 2"/>
    <w:basedOn w:val="Normal"/>
    <w:pPr>
      <w:tabs>
        <w:tab w:val="clear" w:pos="560"/>
        <w:tab w:val="clear" w:pos="1120"/>
        <w:tab w:val="clear" w:pos="1700"/>
        <w:tab w:val="clear" w:pos="2260"/>
        <w:tab w:val="left" w:pos="1080"/>
        <w:tab w:val="left" w:pos="4320"/>
        <w:tab w:val="left" w:pos="7920"/>
        <w:tab w:val="left" w:pos="10700"/>
      </w:tabs>
      <w:spacing w:before="120"/>
      <w:ind w:left="720" w:right="0" w:firstLine="360"/>
    </w:pPr>
  </w:style>
  <w:style w:type="paragraph" w:customStyle="1" w:styleId="menu1">
    <w:name w:val="menu 1"/>
    <w:basedOn w:val="address"/>
    <w:pPr>
      <w:tabs>
        <w:tab w:val="left" w:pos="1440"/>
      </w:tabs>
      <w:spacing w:before="0" w:line="240" w:lineRule="auto"/>
      <w:ind w:left="1440" w:hanging="720"/>
    </w:pPr>
    <w:rPr>
      <w:i w:val="0"/>
    </w:rPr>
  </w:style>
  <w:style w:type="paragraph" w:customStyle="1" w:styleId="menu">
    <w:name w:val="menu"/>
    <w:basedOn w:val="menu1"/>
    <w:pPr>
      <w:tabs>
        <w:tab w:val="clear" w:pos="1440"/>
        <w:tab w:val="left" w:pos="1080"/>
      </w:tabs>
      <w:ind w:left="1080"/>
    </w:pPr>
  </w:style>
  <w:style w:type="paragraph" w:customStyle="1" w:styleId="menu2">
    <w:name w:val="menu 2"/>
    <w:basedOn w:val="Normal"/>
    <w:pPr>
      <w:tabs>
        <w:tab w:val="clear" w:pos="560"/>
        <w:tab w:val="clear" w:pos="1120"/>
        <w:tab w:val="clear" w:pos="1700"/>
        <w:tab w:val="clear" w:pos="2260"/>
        <w:tab w:val="left" w:pos="1800"/>
      </w:tabs>
      <w:spacing w:before="120"/>
      <w:ind w:left="1800" w:right="0" w:hanging="720"/>
    </w:pPr>
  </w:style>
  <w:style w:type="paragraph" w:customStyle="1" w:styleId="glossary2">
    <w:name w:val="glossary 2"/>
    <w:basedOn w:val="glossary1"/>
    <w:pPr>
      <w:tabs>
        <w:tab w:val="clear" w:pos="4860"/>
        <w:tab w:val="left" w:pos="5400"/>
      </w:tabs>
      <w:ind w:left="5400"/>
    </w:pPr>
  </w:style>
  <w:style w:type="paragraph" w:customStyle="1" w:styleId="TERM2">
    <w:name w:val="TERM 2"/>
    <w:basedOn w:val="glossary2"/>
    <w:pPr>
      <w:tabs>
        <w:tab w:val="clear" w:pos="5400"/>
      </w:tabs>
      <w:ind w:left="1440" w:firstLine="0"/>
    </w:pPr>
  </w:style>
  <w:style w:type="paragraph" w:customStyle="1" w:styleId="DEF2">
    <w:name w:val="DEF 2"/>
    <w:basedOn w:val="TERM2"/>
    <w:pPr>
      <w:ind w:left="1980"/>
    </w:pPr>
  </w:style>
  <w:style w:type="paragraph" w:customStyle="1" w:styleId="commdeptheader">
    <w:name w:val="commdeptheader"/>
    <w:basedOn w:val="Normal"/>
    <w:pPr>
      <w:tabs>
        <w:tab w:val="clear" w:pos="560"/>
        <w:tab w:val="clear" w:pos="1120"/>
        <w:tab w:val="clear" w:pos="1700"/>
        <w:tab w:val="clear" w:pos="2260"/>
        <w:tab w:val="right" w:pos="7620"/>
      </w:tabs>
      <w:ind w:right="0"/>
    </w:pPr>
    <w:rPr>
      <w:b/>
      <w:sz w:val="28"/>
    </w:rPr>
  </w:style>
  <w:style w:type="paragraph" w:customStyle="1" w:styleId="monospace">
    <w:name w:val="monospace"/>
    <w:basedOn w:val="Normal"/>
    <w:pPr>
      <w:tabs>
        <w:tab w:val="clear" w:pos="560"/>
        <w:tab w:val="clear" w:pos="1120"/>
        <w:tab w:val="clear" w:pos="1700"/>
        <w:tab w:val="clear" w:pos="2260"/>
      </w:tabs>
      <w:ind w:right="0"/>
    </w:pPr>
    <w:rPr>
      <w:rFonts w:ascii="Monaco" w:hAnsi="Monaco"/>
      <w:sz w:val="18"/>
    </w:rPr>
  </w:style>
  <w:style w:type="paragraph" w:customStyle="1" w:styleId="shorthr">
    <w:name w:val="shorthr"/>
    <w:basedOn w:val="Normal"/>
    <w:pPr>
      <w:pBdr>
        <w:bottom w:val="single" w:sz="6" w:space="0" w:color="auto"/>
      </w:pBdr>
      <w:tabs>
        <w:tab w:val="clear" w:pos="560"/>
        <w:tab w:val="clear" w:pos="1120"/>
        <w:tab w:val="clear" w:pos="1700"/>
        <w:tab w:val="clear" w:pos="2260"/>
      </w:tabs>
      <w:spacing w:before="120" w:after="120"/>
      <w:ind w:right="0"/>
      <w:jc w:val="center"/>
    </w:pPr>
  </w:style>
  <w:style w:type="paragraph" w:customStyle="1" w:styleId="IndentBullet">
    <w:name w:val="IndentBullet"/>
    <w:basedOn w:val="Indent"/>
    <w:pPr>
      <w:jc w:val="both"/>
    </w:pPr>
  </w:style>
  <w:style w:type="paragraph" w:customStyle="1" w:styleId="CText">
    <w:name w:val="CText"/>
    <w:basedOn w:val="Normal"/>
    <w:pPr>
      <w:tabs>
        <w:tab w:val="clear" w:pos="1120"/>
      </w:tabs>
      <w:spacing w:before="80"/>
      <w:ind w:left="1120" w:hanging="1120"/>
    </w:pPr>
  </w:style>
  <w:style w:type="paragraph" w:customStyle="1" w:styleId="MacroText1">
    <w:name w:val="Macro Text1"/>
    <w:basedOn w:val="Normal"/>
    <w:rPr>
      <w:sz w:val="20"/>
    </w:rPr>
  </w:style>
  <w:style w:type="paragraph" w:customStyle="1" w:styleId="Referees">
    <w:name w:val="Referees"/>
    <w:basedOn w:val="Normal"/>
    <w:pPr>
      <w:tabs>
        <w:tab w:val="left" w:pos="1280"/>
        <w:tab w:val="left" w:pos="4980"/>
        <w:tab w:val="left" w:pos="6060"/>
        <w:tab w:val="left" w:pos="9759"/>
      </w:tabs>
      <w:ind w:right="-1120"/>
      <w:jc w:val="left"/>
    </w:pPr>
  </w:style>
  <w:style w:type="paragraph" w:customStyle="1" w:styleId="IndentSep">
    <w:name w:val="IndentSep"/>
    <w:basedOn w:val="Indent"/>
    <w:pPr>
      <w:spacing w:before="60"/>
    </w:pPr>
  </w:style>
  <w:style w:type="paragraph" w:customStyle="1" w:styleId="IndentDbl">
    <w:name w:val="IndentDbl"/>
    <w:basedOn w:val="Normal"/>
    <w:pPr>
      <w:jc w:val="left"/>
    </w:pPr>
  </w:style>
  <w:style w:type="paragraph" w:customStyle="1" w:styleId="IndentDouble">
    <w:name w:val="IndentDouble"/>
    <w:basedOn w:val="Normal"/>
    <w:pPr>
      <w:tabs>
        <w:tab w:val="clear" w:pos="560"/>
        <w:tab w:val="clear" w:pos="1120"/>
      </w:tabs>
      <w:ind w:left="1100" w:hanging="1100"/>
      <w:jc w:val="left"/>
    </w:pPr>
  </w:style>
  <w:style w:type="paragraph" w:customStyle="1" w:styleId="CVBibliog">
    <w:name w:val="CV Bibliog"/>
    <w:basedOn w:val="Normal"/>
    <w:pPr>
      <w:tabs>
        <w:tab w:val="clear" w:pos="560"/>
        <w:tab w:val="clear" w:pos="1120"/>
        <w:tab w:val="clear" w:pos="1700"/>
        <w:tab w:val="clear" w:pos="2260"/>
        <w:tab w:val="left" w:pos="500"/>
        <w:tab w:val="left" w:pos="1380"/>
        <w:tab w:val="left" w:pos="1980"/>
      </w:tabs>
      <w:ind w:left="980" w:hanging="980"/>
      <w:jc w:val="left"/>
    </w:pPr>
    <w:rPr>
      <w:sz w:val="20"/>
    </w:rPr>
  </w:style>
  <w:style w:type="paragraph" w:customStyle="1" w:styleId="IndentDouble0">
    <w:name w:val="Indent Double"/>
    <w:basedOn w:val="Indent"/>
    <w:pPr>
      <w:tabs>
        <w:tab w:val="clear" w:pos="1120"/>
        <w:tab w:val="clear" w:pos="1700"/>
      </w:tabs>
      <w:spacing w:before="0"/>
      <w:ind w:left="1120" w:firstLine="0"/>
    </w:pPr>
  </w:style>
  <w:style w:type="paragraph" w:customStyle="1" w:styleId="quotes">
    <w:name w:val="quotes"/>
    <w:basedOn w:val="Normal"/>
    <w:pPr>
      <w:tabs>
        <w:tab w:val="clear" w:pos="560"/>
        <w:tab w:val="clear" w:pos="1120"/>
        <w:tab w:val="clear" w:pos="1700"/>
        <w:tab w:val="clear" w:pos="2260"/>
      </w:tabs>
      <w:ind w:left="1120" w:right="1100"/>
    </w:pPr>
    <w:rPr>
      <w:i/>
    </w:rPr>
  </w:style>
  <w:style w:type="paragraph" w:customStyle="1" w:styleId="EDIBibliog">
    <w:name w:val="EDIBibliog"/>
    <w:basedOn w:val="Bibliog"/>
    <w:pPr>
      <w:tabs>
        <w:tab w:val="clear" w:pos="7380"/>
        <w:tab w:val="clear" w:pos="9619"/>
      </w:tabs>
      <w:spacing w:before="0" w:after="120"/>
      <w:ind w:left="560" w:right="120" w:hanging="560"/>
    </w:pPr>
    <w:rPr>
      <w:sz w:val="20"/>
    </w:rPr>
  </w:style>
  <w:style w:type="paragraph" w:customStyle="1" w:styleId="BibliogProsp">
    <w:name w:val="BibliogProsp"/>
    <w:basedOn w:val="Bibliog"/>
    <w:pPr>
      <w:spacing w:before="0"/>
    </w:pPr>
    <w:rPr>
      <w:sz w:val="20"/>
    </w:rPr>
  </w:style>
  <w:style w:type="paragraph" w:customStyle="1" w:styleId="BibPapers">
    <w:name w:val="BibPapers"/>
    <w:basedOn w:val="Bibliog"/>
    <w:pPr>
      <w:spacing w:before="0"/>
      <w:ind w:left="0" w:right="-160" w:firstLine="0"/>
    </w:pPr>
  </w:style>
  <w:style w:type="paragraph" w:customStyle="1" w:styleId="IndentCV">
    <w:name w:val="IndentCV"/>
    <w:basedOn w:val="Indent"/>
    <w:pPr>
      <w:tabs>
        <w:tab w:val="clear" w:pos="1120"/>
      </w:tabs>
      <w:ind w:left="1120"/>
    </w:pPr>
  </w:style>
  <w:style w:type="paragraph" w:customStyle="1" w:styleId="Grants">
    <w:name w:val="Grants"/>
    <w:basedOn w:val="Indent"/>
    <w:pPr>
      <w:spacing w:before="180"/>
    </w:pPr>
    <w:rPr>
      <w:b/>
    </w:rPr>
  </w:style>
  <w:style w:type="paragraph" w:customStyle="1" w:styleId="IndentCriteria">
    <w:name w:val="Indent Criteria"/>
    <w:basedOn w:val="Indent"/>
  </w:style>
  <w:style w:type="paragraph" w:customStyle="1" w:styleId="IndItalic">
    <w:name w:val="Ind Italic"/>
    <w:basedOn w:val="Indent"/>
    <w:pPr>
      <w:spacing w:before="280"/>
    </w:pPr>
    <w:rPr>
      <w:b/>
      <w:i/>
    </w:rPr>
  </w:style>
  <w:style w:type="paragraph" w:customStyle="1" w:styleId="IndentC2">
    <w:name w:val="Indent C2"/>
    <w:basedOn w:val="IndentCriteria"/>
    <w:pPr>
      <w:ind w:left="1100"/>
    </w:pPr>
  </w:style>
  <w:style w:type="paragraph" w:styleId="BalloonText">
    <w:name w:val="Balloon Text"/>
    <w:basedOn w:val="Normal"/>
    <w:link w:val="BalloonTextChar"/>
    <w:uiPriority w:val="99"/>
    <w:rPr>
      <w:rFonts w:ascii="Helvetica" w:hAnsi="Helvetica"/>
      <w:sz w:val="16"/>
    </w:rPr>
  </w:style>
  <w:style w:type="paragraph" w:customStyle="1" w:styleId="Aunts">
    <w:name w:val="Aunts"/>
    <w:basedOn w:val="Normal"/>
    <w:pPr>
      <w:spacing w:before="80"/>
    </w:pPr>
  </w:style>
  <w:style w:type="paragraph" w:customStyle="1" w:styleId="H10">
    <w:name w:val="H1"/>
    <w:basedOn w:val="Normal"/>
    <w:next w:val="Normal"/>
    <w:pPr>
      <w:keepNext/>
      <w:tabs>
        <w:tab w:val="clear" w:pos="560"/>
        <w:tab w:val="clear" w:pos="1120"/>
        <w:tab w:val="clear" w:pos="1700"/>
        <w:tab w:val="clear" w:pos="2260"/>
      </w:tabs>
      <w:spacing w:before="100" w:after="100"/>
      <w:ind w:right="0"/>
      <w:jc w:val="left"/>
    </w:pPr>
    <w:rPr>
      <w:rFonts w:ascii="Times New Roman" w:hAnsi="Times New Roman"/>
      <w:b/>
      <w:sz w:val="48"/>
    </w:rPr>
  </w:style>
  <w:style w:type="paragraph" w:styleId="BodyText">
    <w:name w:val="Body Text"/>
    <w:basedOn w:val="Normal"/>
    <w:link w:val="BodyTextChar"/>
    <w:uiPriority w:val="99"/>
    <w:unhideWhenUsed/>
    <w:qFormat/>
    <w:rsid w:val="005454D9"/>
    <w:pPr>
      <w:spacing w:after="120"/>
    </w:pPr>
  </w:style>
  <w:style w:type="character" w:customStyle="1" w:styleId="BodyTextChar">
    <w:name w:val="Body Text Char"/>
    <w:link w:val="BodyText"/>
    <w:uiPriority w:val="99"/>
    <w:semiHidden/>
    <w:rsid w:val="005454D9"/>
    <w:rPr>
      <w:rFonts w:ascii="Arial" w:hAnsi="Arial"/>
      <w:sz w:val="22"/>
      <w:lang w:val="en-US" w:eastAsia="en-US"/>
    </w:rPr>
  </w:style>
  <w:style w:type="paragraph" w:customStyle="1" w:styleId="ColorfulList-Accent11">
    <w:name w:val="Colorful List - Accent 11"/>
    <w:basedOn w:val="Normal"/>
    <w:uiPriority w:val="34"/>
    <w:qFormat/>
    <w:rsid w:val="005454D9"/>
    <w:pPr>
      <w:widowControl w:val="0"/>
      <w:tabs>
        <w:tab w:val="clear" w:pos="560"/>
        <w:tab w:val="clear" w:pos="1120"/>
        <w:tab w:val="clear" w:pos="1700"/>
        <w:tab w:val="clear" w:pos="2260"/>
      </w:tabs>
      <w:ind w:right="0"/>
      <w:jc w:val="left"/>
    </w:pPr>
    <w:rPr>
      <w:rFonts w:ascii="Calibri" w:eastAsia="Calibri" w:hAnsi="Calibri"/>
      <w:szCs w:val="22"/>
    </w:rPr>
  </w:style>
  <w:style w:type="paragraph" w:customStyle="1" w:styleId="TableParagraph">
    <w:name w:val="Table Paragraph"/>
    <w:basedOn w:val="Normal"/>
    <w:uiPriority w:val="1"/>
    <w:qFormat/>
    <w:rsid w:val="005454D9"/>
    <w:pPr>
      <w:widowControl w:val="0"/>
      <w:tabs>
        <w:tab w:val="clear" w:pos="560"/>
        <w:tab w:val="clear" w:pos="1120"/>
        <w:tab w:val="clear" w:pos="1700"/>
        <w:tab w:val="clear" w:pos="2260"/>
      </w:tabs>
      <w:ind w:right="0"/>
      <w:jc w:val="left"/>
    </w:pPr>
    <w:rPr>
      <w:rFonts w:ascii="Calibri" w:eastAsia="Calibri" w:hAnsi="Calibri"/>
      <w:szCs w:val="22"/>
    </w:rPr>
  </w:style>
  <w:style w:type="paragraph" w:customStyle="1" w:styleId="Tabletext">
    <w:name w:val="Tabletext"/>
    <w:aliases w:val="tt"/>
    <w:basedOn w:val="Normal"/>
    <w:rsid w:val="005454D9"/>
    <w:pPr>
      <w:tabs>
        <w:tab w:val="clear" w:pos="560"/>
        <w:tab w:val="clear" w:pos="1120"/>
        <w:tab w:val="clear" w:pos="1700"/>
        <w:tab w:val="clear" w:pos="2260"/>
      </w:tabs>
      <w:spacing w:before="60" w:line="240" w:lineRule="atLeast"/>
      <w:ind w:right="0"/>
      <w:jc w:val="left"/>
    </w:pPr>
    <w:rPr>
      <w:rFonts w:ascii="Times New Roman" w:hAnsi="Times New Roman"/>
      <w:sz w:val="20"/>
      <w:lang w:val="en-AU" w:eastAsia="en-AU"/>
    </w:rPr>
  </w:style>
  <w:style w:type="paragraph" w:customStyle="1" w:styleId="ActHead2">
    <w:name w:val="ActHead 2"/>
    <w:aliases w:val="p"/>
    <w:basedOn w:val="Normal"/>
    <w:next w:val="ActHead3"/>
    <w:qFormat/>
    <w:rsid w:val="005454D9"/>
    <w:pPr>
      <w:keepNext/>
      <w:keepLines/>
      <w:tabs>
        <w:tab w:val="clear" w:pos="560"/>
        <w:tab w:val="clear" w:pos="1120"/>
        <w:tab w:val="clear" w:pos="1700"/>
        <w:tab w:val="clear" w:pos="2260"/>
      </w:tabs>
      <w:spacing w:before="280"/>
      <w:ind w:left="1134" w:right="0" w:hanging="1134"/>
      <w:jc w:val="left"/>
      <w:outlineLvl w:val="1"/>
    </w:pPr>
    <w:rPr>
      <w:rFonts w:ascii="Times New Roman" w:hAnsi="Times New Roman"/>
      <w:b/>
      <w:kern w:val="28"/>
      <w:sz w:val="32"/>
      <w:lang w:val="en-AU" w:eastAsia="en-AU"/>
    </w:rPr>
  </w:style>
  <w:style w:type="paragraph" w:customStyle="1" w:styleId="ActHead3">
    <w:name w:val="ActHead 3"/>
    <w:aliases w:val="d"/>
    <w:basedOn w:val="Normal"/>
    <w:next w:val="Normal"/>
    <w:qFormat/>
    <w:rsid w:val="005454D9"/>
    <w:pPr>
      <w:keepNext/>
      <w:keepLines/>
      <w:tabs>
        <w:tab w:val="clear" w:pos="560"/>
        <w:tab w:val="clear" w:pos="1120"/>
        <w:tab w:val="clear" w:pos="1700"/>
        <w:tab w:val="clear" w:pos="2260"/>
      </w:tabs>
      <w:spacing w:before="240"/>
      <w:ind w:left="1134" w:right="0" w:hanging="1134"/>
      <w:jc w:val="left"/>
      <w:outlineLvl w:val="2"/>
    </w:pPr>
    <w:rPr>
      <w:rFonts w:ascii="Times New Roman" w:hAnsi="Times New Roman"/>
      <w:b/>
      <w:kern w:val="28"/>
      <w:sz w:val="28"/>
      <w:lang w:val="en-AU" w:eastAsia="en-AU"/>
    </w:rPr>
  </w:style>
  <w:style w:type="paragraph" w:customStyle="1" w:styleId="ActHead5">
    <w:name w:val="ActHead 5"/>
    <w:aliases w:val="s"/>
    <w:basedOn w:val="Normal"/>
    <w:next w:val="subsection"/>
    <w:link w:val="ActHead5Char"/>
    <w:qFormat/>
    <w:rsid w:val="005454D9"/>
    <w:pPr>
      <w:keepNext/>
      <w:keepLines/>
      <w:tabs>
        <w:tab w:val="clear" w:pos="560"/>
        <w:tab w:val="clear" w:pos="1120"/>
        <w:tab w:val="clear" w:pos="1700"/>
        <w:tab w:val="clear" w:pos="2260"/>
      </w:tabs>
      <w:spacing w:before="280"/>
      <w:ind w:left="1134" w:right="0" w:hanging="1134"/>
      <w:jc w:val="left"/>
      <w:outlineLvl w:val="4"/>
    </w:pPr>
    <w:rPr>
      <w:rFonts w:ascii="Times New Roman" w:hAnsi="Times New Roman"/>
      <w:b/>
      <w:kern w:val="28"/>
      <w:sz w:val="24"/>
      <w:lang w:val="x-none" w:eastAsia="x-none"/>
    </w:rPr>
  </w:style>
  <w:style w:type="paragraph" w:customStyle="1" w:styleId="ActHead9">
    <w:name w:val="ActHead 9"/>
    <w:aliases w:val="aat"/>
    <w:basedOn w:val="Normal"/>
    <w:next w:val="ItemHead"/>
    <w:qFormat/>
    <w:rsid w:val="005454D9"/>
    <w:pPr>
      <w:keepNext/>
      <w:keepLines/>
      <w:tabs>
        <w:tab w:val="clear" w:pos="560"/>
        <w:tab w:val="clear" w:pos="1120"/>
        <w:tab w:val="clear" w:pos="1700"/>
        <w:tab w:val="clear" w:pos="2260"/>
      </w:tabs>
      <w:spacing w:before="280"/>
      <w:ind w:left="1134" w:right="0" w:hanging="1134"/>
      <w:jc w:val="left"/>
      <w:outlineLvl w:val="8"/>
    </w:pPr>
    <w:rPr>
      <w:rFonts w:ascii="Times New Roman" w:hAnsi="Times New Roman"/>
      <w:b/>
      <w:i/>
      <w:kern w:val="28"/>
      <w:sz w:val="28"/>
      <w:lang w:val="en-AU" w:eastAsia="en-AU"/>
    </w:rPr>
  </w:style>
  <w:style w:type="character" w:customStyle="1" w:styleId="CharDivNo">
    <w:name w:val="CharDivNo"/>
    <w:uiPriority w:val="1"/>
    <w:qFormat/>
    <w:rsid w:val="005454D9"/>
  </w:style>
  <w:style w:type="character" w:customStyle="1" w:styleId="CharDivText">
    <w:name w:val="CharDivText"/>
    <w:uiPriority w:val="1"/>
    <w:qFormat/>
    <w:rsid w:val="005454D9"/>
  </w:style>
  <w:style w:type="character" w:customStyle="1" w:styleId="CharPartNo">
    <w:name w:val="CharPartNo"/>
    <w:uiPriority w:val="1"/>
    <w:qFormat/>
    <w:rsid w:val="005454D9"/>
  </w:style>
  <w:style w:type="character" w:customStyle="1" w:styleId="CharPartText">
    <w:name w:val="CharPartText"/>
    <w:uiPriority w:val="1"/>
    <w:qFormat/>
    <w:rsid w:val="005454D9"/>
  </w:style>
  <w:style w:type="character" w:customStyle="1" w:styleId="CharSectno">
    <w:name w:val="CharSectno"/>
    <w:qFormat/>
    <w:rsid w:val="005454D9"/>
  </w:style>
  <w:style w:type="paragraph" w:customStyle="1" w:styleId="subsection">
    <w:name w:val="subsection"/>
    <w:aliases w:val="ss"/>
    <w:basedOn w:val="Normal"/>
    <w:link w:val="subsectionChar"/>
    <w:rsid w:val="005454D9"/>
    <w:pPr>
      <w:tabs>
        <w:tab w:val="clear" w:pos="560"/>
        <w:tab w:val="clear" w:pos="1120"/>
        <w:tab w:val="clear" w:pos="1700"/>
        <w:tab w:val="clear" w:pos="2260"/>
        <w:tab w:val="right" w:pos="1021"/>
      </w:tabs>
      <w:spacing w:before="180"/>
      <w:ind w:left="1134" w:right="0" w:hanging="1134"/>
      <w:jc w:val="left"/>
    </w:pPr>
    <w:rPr>
      <w:rFonts w:ascii="Times New Roman" w:hAnsi="Times New Roman"/>
      <w:lang w:val="x-none" w:eastAsia="x-none"/>
    </w:rPr>
  </w:style>
  <w:style w:type="paragraph" w:customStyle="1" w:styleId="Definition">
    <w:name w:val="Definition"/>
    <w:aliases w:val="dd"/>
    <w:basedOn w:val="Normal"/>
    <w:rsid w:val="005454D9"/>
    <w:pPr>
      <w:tabs>
        <w:tab w:val="clear" w:pos="560"/>
        <w:tab w:val="clear" w:pos="1120"/>
        <w:tab w:val="clear" w:pos="1700"/>
        <w:tab w:val="clear" w:pos="2260"/>
      </w:tabs>
      <w:spacing w:before="180"/>
      <w:ind w:left="1134" w:right="0"/>
      <w:jc w:val="left"/>
    </w:pPr>
    <w:rPr>
      <w:rFonts w:ascii="Times New Roman" w:hAnsi="Times New Roman"/>
      <w:lang w:val="en-AU" w:eastAsia="en-AU"/>
    </w:rPr>
  </w:style>
  <w:style w:type="character" w:customStyle="1" w:styleId="HeaderChar">
    <w:name w:val="Header Char"/>
    <w:link w:val="Header"/>
    <w:rsid w:val="005454D9"/>
    <w:rPr>
      <w:rFonts w:ascii="Arial" w:hAnsi="Arial"/>
      <w:sz w:val="22"/>
      <w:lang w:val="en-US" w:eastAsia="en-US"/>
    </w:rPr>
  </w:style>
  <w:style w:type="paragraph" w:customStyle="1" w:styleId="Item">
    <w:name w:val="Item"/>
    <w:aliases w:val="i"/>
    <w:basedOn w:val="Normal"/>
    <w:next w:val="ItemHead"/>
    <w:rsid w:val="005454D9"/>
    <w:pPr>
      <w:keepLines/>
      <w:tabs>
        <w:tab w:val="clear" w:pos="560"/>
        <w:tab w:val="clear" w:pos="1120"/>
        <w:tab w:val="clear" w:pos="1700"/>
        <w:tab w:val="clear" w:pos="2260"/>
      </w:tabs>
      <w:spacing w:before="80"/>
      <w:ind w:left="709" w:right="0"/>
      <w:jc w:val="left"/>
    </w:pPr>
    <w:rPr>
      <w:rFonts w:ascii="Times New Roman" w:hAnsi="Times New Roman"/>
      <w:lang w:val="en-AU" w:eastAsia="en-AU"/>
    </w:rPr>
  </w:style>
  <w:style w:type="paragraph" w:customStyle="1" w:styleId="ItemHead">
    <w:name w:val="ItemHead"/>
    <w:aliases w:val="ih"/>
    <w:basedOn w:val="Normal"/>
    <w:next w:val="Item"/>
    <w:rsid w:val="005454D9"/>
    <w:pPr>
      <w:keepNext/>
      <w:keepLines/>
      <w:tabs>
        <w:tab w:val="clear" w:pos="560"/>
        <w:tab w:val="clear" w:pos="1120"/>
        <w:tab w:val="clear" w:pos="1700"/>
        <w:tab w:val="clear" w:pos="2260"/>
      </w:tabs>
      <w:spacing w:before="220"/>
      <w:ind w:left="709" w:right="0" w:hanging="709"/>
      <w:jc w:val="left"/>
    </w:pPr>
    <w:rPr>
      <w:b/>
      <w:kern w:val="28"/>
      <w:sz w:val="24"/>
      <w:lang w:val="en-AU" w:eastAsia="en-AU"/>
    </w:rPr>
  </w:style>
  <w:style w:type="paragraph" w:customStyle="1" w:styleId="paragraphsub">
    <w:name w:val="paragraph(sub)"/>
    <w:aliases w:val="aa"/>
    <w:basedOn w:val="Normal"/>
    <w:rsid w:val="005454D9"/>
    <w:pPr>
      <w:tabs>
        <w:tab w:val="clear" w:pos="560"/>
        <w:tab w:val="clear" w:pos="1120"/>
        <w:tab w:val="clear" w:pos="1700"/>
        <w:tab w:val="clear" w:pos="2260"/>
        <w:tab w:val="right" w:pos="1985"/>
      </w:tabs>
      <w:spacing w:before="40"/>
      <w:ind w:left="2098" w:right="0" w:hanging="2098"/>
      <w:jc w:val="left"/>
    </w:pPr>
    <w:rPr>
      <w:rFonts w:ascii="Times New Roman" w:hAnsi="Times New Roman"/>
      <w:lang w:val="en-AU" w:eastAsia="en-AU"/>
    </w:rPr>
  </w:style>
  <w:style w:type="paragraph" w:customStyle="1" w:styleId="paragraph">
    <w:name w:val="paragraph"/>
    <w:aliases w:val="a"/>
    <w:basedOn w:val="Normal"/>
    <w:link w:val="paragraphChar"/>
    <w:rsid w:val="005454D9"/>
    <w:pPr>
      <w:tabs>
        <w:tab w:val="clear" w:pos="560"/>
        <w:tab w:val="clear" w:pos="1120"/>
        <w:tab w:val="clear" w:pos="1700"/>
        <w:tab w:val="clear" w:pos="2260"/>
        <w:tab w:val="right" w:pos="1531"/>
      </w:tabs>
      <w:spacing w:before="40"/>
      <w:ind w:left="1644" w:right="0" w:hanging="1644"/>
      <w:jc w:val="left"/>
    </w:pPr>
    <w:rPr>
      <w:rFonts w:ascii="Times New Roman" w:hAnsi="Times New Roman"/>
      <w:lang w:val="x-none" w:eastAsia="x-none"/>
    </w:rPr>
  </w:style>
  <w:style w:type="paragraph" w:customStyle="1" w:styleId="Subitem">
    <w:name w:val="Subitem"/>
    <w:aliases w:val="iss"/>
    <w:basedOn w:val="Normal"/>
    <w:rsid w:val="005454D9"/>
    <w:pPr>
      <w:tabs>
        <w:tab w:val="clear" w:pos="560"/>
        <w:tab w:val="clear" w:pos="1120"/>
        <w:tab w:val="clear" w:pos="1700"/>
        <w:tab w:val="clear" w:pos="2260"/>
      </w:tabs>
      <w:spacing w:before="180"/>
      <w:ind w:left="709" w:right="0" w:hanging="709"/>
      <w:jc w:val="left"/>
    </w:pPr>
    <w:rPr>
      <w:rFonts w:ascii="Times New Roman" w:hAnsi="Times New Roman"/>
      <w:lang w:val="en-AU" w:eastAsia="en-AU"/>
    </w:rPr>
  </w:style>
  <w:style w:type="paragraph" w:customStyle="1" w:styleId="subsection2">
    <w:name w:val="subsection2"/>
    <w:aliases w:val="ss2"/>
    <w:basedOn w:val="Normal"/>
    <w:next w:val="subsection"/>
    <w:rsid w:val="005454D9"/>
    <w:pPr>
      <w:tabs>
        <w:tab w:val="clear" w:pos="560"/>
        <w:tab w:val="clear" w:pos="1120"/>
        <w:tab w:val="clear" w:pos="1700"/>
        <w:tab w:val="clear" w:pos="2260"/>
      </w:tabs>
      <w:spacing w:before="40"/>
      <w:ind w:left="1134" w:right="0"/>
      <w:jc w:val="left"/>
    </w:pPr>
    <w:rPr>
      <w:rFonts w:ascii="Times New Roman" w:hAnsi="Times New Roman"/>
      <w:lang w:val="en-AU" w:eastAsia="en-AU"/>
    </w:rPr>
  </w:style>
  <w:style w:type="paragraph" w:customStyle="1" w:styleId="SubsectionHead">
    <w:name w:val="SubsectionHead"/>
    <w:aliases w:val="ssh"/>
    <w:basedOn w:val="Normal"/>
    <w:next w:val="subsection"/>
    <w:rsid w:val="005454D9"/>
    <w:pPr>
      <w:keepNext/>
      <w:keepLines/>
      <w:tabs>
        <w:tab w:val="clear" w:pos="560"/>
        <w:tab w:val="clear" w:pos="1120"/>
        <w:tab w:val="clear" w:pos="1700"/>
        <w:tab w:val="clear" w:pos="2260"/>
      </w:tabs>
      <w:spacing w:before="240"/>
      <w:ind w:left="1134" w:right="0"/>
      <w:jc w:val="left"/>
    </w:pPr>
    <w:rPr>
      <w:rFonts w:ascii="Times New Roman" w:hAnsi="Times New Roman"/>
      <w:i/>
      <w:lang w:val="en-AU" w:eastAsia="en-AU"/>
    </w:rPr>
  </w:style>
  <w:style w:type="paragraph" w:customStyle="1" w:styleId="notetext">
    <w:name w:val="note(text)"/>
    <w:aliases w:val="n"/>
    <w:basedOn w:val="Normal"/>
    <w:link w:val="notetextChar"/>
    <w:rsid w:val="005454D9"/>
    <w:pPr>
      <w:tabs>
        <w:tab w:val="clear" w:pos="560"/>
        <w:tab w:val="clear" w:pos="1120"/>
        <w:tab w:val="clear" w:pos="1700"/>
        <w:tab w:val="clear" w:pos="2260"/>
      </w:tabs>
      <w:spacing w:before="122"/>
      <w:ind w:left="1985" w:right="0" w:hanging="851"/>
      <w:jc w:val="left"/>
    </w:pPr>
    <w:rPr>
      <w:rFonts w:ascii="Times New Roman" w:hAnsi="Times New Roman"/>
      <w:sz w:val="18"/>
      <w:lang w:val="x-none" w:eastAsia="x-none"/>
    </w:rPr>
  </w:style>
  <w:style w:type="paragraph" w:customStyle="1" w:styleId="SOPara">
    <w:name w:val="SO Para"/>
    <w:aliases w:val="soa"/>
    <w:basedOn w:val="Normal"/>
    <w:link w:val="SOParaChar"/>
    <w:qFormat/>
    <w:rsid w:val="005454D9"/>
    <w:pPr>
      <w:pBdr>
        <w:top w:val="single" w:sz="6" w:space="5" w:color="auto"/>
        <w:left w:val="single" w:sz="6" w:space="5" w:color="auto"/>
        <w:bottom w:val="single" w:sz="6" w:space="5" w:color="auto"/>
        <w:right w:val="single" w:sz="6" w:space="5" w:color="auto"/>
      </w:pBdr>
      <w:tabs>
        <w:tab w:val="clear" w:pos="560"/>
        <w:tab w:val="clear" w:pos="1120"/>
        <w:tab w:val="clear" w:pos="1700"/>
        <w:tab w:val="clear" w:pos="2260"/>
        <w:tab w:val="right" w:pos="1786"/>
      </w:tabs>
      <w:spacing w:before="40"/>
      <w:ind w:left="2070" w:right="0" w:hanging="936"/>
      <w:jc w:val="left"/>
    </w:pPr>
    <w:rPr>
      <w:rFonts w:ascii="Times New Roman" w:eastAsia="Calibri" w:hAnsi="Times New Roman"/>
      <w:lang w:val="x-none"/>
    </w:rPr>
  </w:style>
  <w:style w:type="character" w:customStyle="1" w:styleId="SOParaChar">
    <w:name w:val="SO Para Char"/>
    <w:aliases w:val="soa Char"/>
    <w:link w:val="SOPara"/>
    <w:rsid w:val="005454D9"/>
    <w:rPr>
      <w:rFonts w:ascii="Times New Roman" w:eastAsia="Calibri" w:hAnsi="Times New Roman"/>
      <w:sz w:val="22"/>
      <w:lang w:eastAsia="en-US"/>
    </w:rPr>
  </w:style>
  <w:style w:type="paragraph" w:customStyle="1" w:styleId="SOBullet">
    <w:name w:val="SO Bullet"/>
    <w:aliases w:val="sotb"/>
    <w:basedOn w:val="Normal"/>
    <w:link w:val="SOBulletChar"/>
    <w:qFormat/>
    <w:rsid w:val="005454D9"/>
    <w:pPr>
      <w:pBdr>
        <w:top w:val="single" w:sz="6" w:space="5" w:color="auto"/>
        <w:left w:val="single" w:sz="6" w:space="5" w:color="auto"/>
        <w:bottom w:val="single" w:sz="6" w:space="5" w:color="auto"/>
        <w:right w:val="single" w:sz="6" w:space="5" w:color="auto"/>
      </w:pBdr>
      <w:tabs>
        <w:tab w:val="clear" w:pos="560"/>
        <w:tab w:val="clear" w:pos="1120"/>
        <w:tab w:val="clear" w:pos="1700"/>
        <w:tab w:val="clear" w:pos="2260"/>
      </w:tabs>
      <w:spacing w:before="240"/>
      <w:ind w:left="1559" w:right="0" w:hanging="425"/>
      <w:jc w:val="left"/>
    </w:pPr>
    <w:rPr>
      <w:rFonts w:ascii="Times New Roman" w:eastAsia="Calibri" w:hAnsi="Times New Roman"/>
      <w:lang w:val="x-none"/>
    </w:rPr>
  </w:style>
  <w:style w:type="character" w:customStyle="1" w:styleId="SOBulletChar">
    <w:name w:val="SO Bullet Char"/>
    <w:aliases w:val="sotb Char"/>
    <w:link w:val="SOBullet"/>
    <w:rsid w:val="005454D9"/>
    <w:rPr>
      <w:rFonts w:ascii="Times New Roman" w:eastAsia="Calibri" w:hAnsi="Times New Roman"/>
      <w:sz w:val="22"/>
      <w:lang w:eastAsia="en-US"/>
    </w:rPr>
  </w:style>
  <w:style w:type="character" w:customStyle="1" w:styleId="subsectionChar">
    <w:name w:val="subsection Char"/>
    <w:aliases w:val="ss Char"/>
    <w:link w:val="subsection"/>
    <w:rsid w:val="005454D9"/>
    <w:rPr>
      <w:rFonts w:ascii="Times New Roman" w:hAnsi="Times New Roman"/>
      <w:sz w:val="22"/>
    </w:rPr>
  </w:style>
  <w:style w:type="character" w:customStyle="1" w:styleId="paragraphChar">
    <w:name w:val="paragraph Char"/>
    <w:aliases w:val="a Char"/>
    <w:link w:val="paragraph"/>
    <w:rsid w:val="005454D9"/>
    <w:rPr>
      <w:rFonts w:ascii="Times New Roman" w:hAnsi="Times New Roman"/>
      <w:sz w:val="22"/>
    </w:rPr>
  </w:style>
  <w:style w:type="character" w:customStyle="1" w:styleId="notetextChar">
    <w:name w:val="note(text) Char"/>
    <w:aliases w:val="n Char"/>
    <w:link w:val="notetext"/>
    <w:rsid w:val="005454D9"/>
    <w:rPr>
      <w:rFonts w:ascii="Times New Roman" w:hAnsi="Times New Roman"/>
      <w:sz w:val="18"/>
    </w:rPr>
  </w:style>
  <w:style w:type="character" w:customStyle="1" w:styleId="ActHead5Char">
    <w:name w:val="ActHead 5 Char"/>
    <w:aliases w:val="s Char"/>
    <w:link w:val="ActHead5"/>
    <w:rsid w:val="005454D9"/>
    <w:rPr>
      <w:rFonts w:ascii="Times New Roman" w:hAnsi="Times New Roman"/>
      <w:b/>
      <w:kern w:val="28"/>
      <w:sz w:val="24"/>
    </w:rPr>
  </w:style>
  <w:style w:type="character" w:customStyle="1" w:styleId="FooterChar">
    <w:name w:val="Footer Char"/>
    <w:link w:val="Footer"/>
    <w:uiPriority w:val="99"/>
    <w:rsid w:val="005454D9"/>
    <w:rPr>
      <w:rFonts w:ascii="Arial" w:hAnsi="Arial"/>
      <w:lang w:val="en-US" w:eastAsia="en-US"/>
    </w:rPr>
  </w:style>
  <w:style w:type="character" w:customStyle="1" w:styleId="FootnoteTextChar">
    <w:name w:val="Footnote Text Char"/>
    <w:link w:val="FootnoteText"/>
    <w:uiPriority w:val="99"/>
    <w:rsid w:val="005454D9"/>
    <w:rPr>
      <w:rFonts w:ascii="Arial" w:hAnsi="Arial"/>
      <w:lang w:val="en-US" w:eastAsia="en-US"/>
    </w:rPr>
  </w:style>
  <w:style w:type="character" w:styleId="FootnoteReference">
    <w:name w:val="footnote reference"/>
    <w:uiPriority w:val="99"/>
    <w:unhideWhenUsed/>
    <w:rsid w:val="005454D9"/>
    <w:rPr>
      <w:vertAlign w:val="superscript"/>
    </w:rPr>
  </w:style>
  <w:style w:type="paragraph" w:styleId="DocumentMap">
    <w:name w:val="Document Map"/>
    <w:basedOn w:val="Normal"/>
    <w:link w:val="DocumentMapChar"/>
    <w:uiPriority w:val="99"/>
    <w:semiHidden/>
    <w:unhideWhenUsed/>
    <w:rsid w:val="005454D9"/>
    <w:pPr>
      <w:widowControl w:val="0"/>
      <w:tabs>
        <w:tab w:val="clear" w:pos="560"/>
        <w:tab w:val="clear" w:pos="1120"/>
        <w:tab w:val="clear" w:pos="1700"/>
        <w:tab w:val="clear" w:pos="2260"/>
      </w:tabs>
      <w:ind w:right="0"/>
      <w:jc w:val="left"/>
    </w:pPr>
    <w:rPr>
      <w:rFonts w:ascii="Lucida Grande" w:eastAsia="Calibri" w:hAnsi="Lucida Grande"/>
      <w:sz w:val="24"/>
      <w:szCs w:val="24"/>
    </w:rPr>
  </w:style>
  <w:style w:type="character" w:customStyle="1" w:styleId="DocumentMapChar">
    <w:name w:val="Document Map Char"/>
    <w:link w:val="DocumentMap"/>
    <w:uiPriority w:val="99"/>
    <w:semiHidden/>
    <w:rsid w:val="005454D9"/>
    <w:rPr>
      <w:rFonts w:ascii="Lucida Grande" w:eastAsia="Calibri" w:hAnsi="Lucida Grande" w:cs="Lucida Grande"/>
      <w:sz w:val="24"/>
      <w:szCs w:val="24"/>
      <w:lang w:val="en-US" w:eastAsia="en-US"/>
    </w:rPr>
  </w:style>
  <w:style w:type="character" w:styleId="CommentReference">
    <w:name w:val="annotation reference"/>
    <w:uiPriority w:val="99"/>
    <w:semiHidden/>
    <w:unhideWhenUsed/>
    <w:rsid w:val="005454D9"/>
    <w:rPr>
      <w:sz w:val="16"/>
      <w:szCs w:val="16"/>
    </w:rPr>
  </w:style>
  <w:style w:type="paragraph" w:styleId="CommentText">
    <w:name w:val="annotation text"/>
    <w:basedOn w:val="Normal"/>
    <w:link w:val="CommentTextChar"/>
    <w:uiPriority w:val="99"/>
    <w:semiHidden/>
    <w:unhideWhenUsed/>
    <w:rsid w:val="005454D9"/>
    <w:pPr>
      <w:widowControl w:val="0"/>
      <w:tabs>
        <w:tab w:val="clear" w:pos="560"/>
        <w:tab w:val="clear" w:pos="1120"/>
        <w:tab w:val="clear" w:pos="1700"/>
        <w:tab w:val="clear" w:pos="2260"/>
      </w:tabs>
      <w:ind w:right="0"/>
      <w:jc w:val="left"/>
    </w:pPr>
    <w:rPr>
      <w:rFonts w:ascii="Calibri" w:eastAsia="Calibri" w:hAnsi="Calibri"/>
      <w:sz w:val="20"/>
    </w:rPr>
  </w:style>
  <w:style w:type="character" w:customStyle="1" w:styleId="CommentTextChar">
    <w:name w:val="Comment Text Char"/>
    <w:link w:val="CommentText"/>
    <w:uiPriority w:val="99"/>
    <w:semiHidden/>
    <w:rsid w:val="005454D9"/>
    <w:rPr>
      <w:rFonts w:ascii="Calibri" w:eastAsia="Calibri" w:hAnsi="Calibri"/>
      <w:lang w:val="en-US" w:eastAsia="en-US"/>
    </w:rPr>
  </w:style>
  <w:style w:type="paragraph" w:styleId="CommentSubject">
    <w:name w:val="annotation subject"/>
    <w:basedOn w:val="CommentText"/>
    <w:next w:val="CommentText"/>
    <w:link w:val="CommentSubjectChar"/>
    <w:uiPriority w:val="99"/>
    <w:semiHidden/>
    <w:unhideWhenUsed/>
    <w:rsid w:val="005454D9"/>
    <w:rPr>
      <w:b/>
      <w:bCs/>
    </w:rPr>
  </w:style>
  <w:style w:type="character" w:customStyle="1" w:styleId="CommentSubjectChar">
    <w:name w:val="Comment Subject Char"/>
    <w:link w:val="CommentSubject"/>
    <w:uiPriority w:val="99"/>
    <w:semiHidden/>
    <w:rsid w:val="005454D9"/>
    <w:rPr>
      <w:rFonts w:ascii="Calibri" w:eastAsia="Calibri" w:hAnsi="Calibri"/>
      <w:b/>
      <w:bCs/>
      <w:lang w:val="en-US" w:eastAsia="en-US"/>
    </w:rPr>
  </w:style>
  <w:style w:type="paragraph" w:customStyle="1" w:styleId="ColorfulShading-Accent11">
    <w:name w:val="Colorful Shading - Accent 11"/>
    <w:hidden/>
    <w:uiPriority w:val="99"/>
    <w:semiHidden/>
    <w:rsid w:val="005454D9"/>
    <w:rPr>
      <w:rFonts w:ascii="Calibri" w:eastAsia="Calibri" w:hAnsi="Calibri"/>
      <w:sz w:val="22"/>
      <w:szCs w:val="22"/>
      <w:lang w:val="en-US" w:eastAsia="en-US"/>
    </w:rPr>
  </w:style>
  <w:style w:type="character" w:customStyle="1" w:styleId="BalloonTextChar">
    <w:name w:val="Balloon Text Char"/>
    <w:link w:val="BalloonText"/>
    <w:uiPriority w:val="99"/>
    <w:rsid w:val="005454D9"/>
    <w:rPr>
      <w:rFonts w:ascii="Helvetica" w:hAnsi="Helvetica"/>
      <w:sz w:val="16"/>
      <w:lang w:val="en-US" w:eastAsia="en-US"/>
    </w:rPr>
  </w:style>
  <w:style w:type="character" w:styleId="Hyperlink">
    <w:name w:val="Hyperlink"/>
    <w:uiPriority w:val="99"/>
    <w:semiHidden/>
    <w:unhideWhenUsed/>
    <w:rsid w:val="0013077B"/>
    <w:rPr>
      <w:color w:val="0000FF"/>
      <w:u w:val="single"/>
    </w:rPr>
  </w:style>
  <w:style w:type="character" w:customStyle="1" w:styleId="apple-converted-space">
    <w:name w:val="apple-converted-space"/>
    <w:rsid w:val="0013077B"/>
  </w:style>
  <w:style w:type="paragraph" w:customStyle="1" w:styleId="ContactInfo">
    <w:name w:val="Contact Info"/>
    <w:rsid w:val="00CC02B2"/>
    <w:pPr>
      <w:pBdr>
        <w:top w:val="nil"/>
        <w:left w:val="nil"/>
        <w:bottom w:val="nil"/>
        <w:right w:val="nil"/>
        <w:between w:val="nil"/>
        <w:bar w:val="nil"/>
      </w:pBdr>
      <w:spacing w:line="276" w:lineRule="auto"/>
      <w:jc w:val="right"/>
    </w:pPr>
    <w:rPr>
      <w:rFonts w:ascii="Calibri Light" w:eastAsia="Calibri Light" w:hAnsi="Calibri Light" w:cs="Calibri Light"/>
      <w:color w:val="C45911"/>
      <w:kern w:val="16"/>
      <w:sz w:val="18"/>
      <w:szCs w:val="18"/>
      <w:u w:color="C45911"/>
      <w:bdr w:val="nil"/>
      <w:lang w:val="en-US"/>
    </w:rPr>
  </w:style>
  <w:style w:type="paragraph" w:customStyle="1" w:styleId="Body">
    <w:name w:val="Body"/>
    <w:rsid w:val="00CC02B2"/>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paragraph" w:styleId="PlainText">
    <w:name w:val="Plain Text"/>
    <w:basedOn w:val="Normal"/>
    <w:link w:val="PlainTextChar"/>
    <w:uiPriority w:val="99"/>
    <w:unhideWhenUsed/>
    <w:rsid w:val="00CC02B2"/>
    <w:pPr>
      <w:tabs>
        <w:tab w:val="clear" w:pos="560"/>
        <w:tab w:val="clear" w:pos="1120"/>
        <w:tab w:val="clear" w:pos="1700"/>
        <w:tab w:val="clear" w:pos="2260"/>
      </w:tabs>
      <w:ind w:right="0"/>
      <w:jc w:val="left"/>
    </w:pPr>
    <w:rPr>
      <w:rFonts w:ascii="Calibri" w:eastAsia="Helvetica" w:hAnsi="Calibri"/>
      <w:szCs w:val="22"/>
      <w:lang w:val="x-none"/>
    </w:rPr>
  </w:style>
  <w:style w:type="character" w:customStyle="1" w:styleId="PlainTextChar">
    <w:name w:val="Plain Text Char"/>
    <w:link w:val="PlainText"/>
    <w:uiPriority w:val="99"/>
    <w:rsid w:val="00CC02B2"/>
    <w:rPr>
      <w:rFonts w:ascii="Calibri" w:eastAsia="Helvetica" w:hAnsi="Calibri"/>
      <w:sz w:val="22"/>
      <w:szCs w:val="22"/>
      <w:lang w:eastAsia="en-US"/>
    </w:rPr>
  </w:style>
  <w:style w:type="character" w:styleId="HTMLAcronym">
    <w:name w:val="HTML Acronym"/>
    <w:uiPriority w:val="99"/>
    <w:semiHidden/>
    <w:unhideWhenUsed/>
    <w:rsid w:val="00A243CA"/>
  </w:style>
  <w:style w:type="character" w:styleId="FollowedHyperlink">
    <w:name w:val="FollowedHyperlink"/>
    <w:uiPriority w:val="99"/>
    <w:semiHidden/>
    <w:unhideWhenUsed/>
    <w:rsid w:val="00F841E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461181">
      <w:bodyDiv w:val="1"/>
      <w:marLeft w:val="0"/>
      <w:marRight w:val="0"/>
      <w:marTop w:val="0"/>
      <w:marBottom w:val="0"/>
      <w:divBdr>
        <w:top w:val="none" w:sz="0" w:space="0" w:color="auto"/>
        <w:left w:val="none" w:sz="0" w:space="0" w:color="auto"/>
        <w:bottom w:val="none" w:sz="0" w:space="0" w:color="auto"/>
        <w:right w:val="none" w:sz="0" w:space="0" w:color="auto"/>
      </w:divBdr>
    </w:div>
    <w:div w:id="723527649">
      <w:bodyDiv w:val="1"/>
      <w:marLeft w:val="0"/>
      <w:marRight w:val="0"/>
      <w:marTop w:val="0"/>
      <w:marBottom w:val="0"/>
      <w:divBdr>
        <w:top w:val="none" w:sz="0" w:space="0" w:color="auto"/>
        <w:left w:val="none" w:sz="0" w:space="0" w:color="auto"/>
        <w:bottom w:val="none" w:sz="0" w:space="0" w:color="auto"/>
        <w:right w:val="none" w:sz="0" w:space="0" w:color="auto"/>
      </w:divBdr>
    </w:div>
    <w:div w:id="826242320">
      <w:bodyDiv w:val="1"/>
      <w:marLeft w:val="0"/>
      <w:marRight w:val="0"/>
      <w:marTop w:val="75"/>
      <w:marBottom w:val="0"/>
      <w:divBdr>
        <w:top w:val="none" w:sz="0" w:space="0" w:color="auto"/>
        <w:left w:val="none" w:sz="0" w:space="0" w:color="auto"/>
        <w:bottom w:val="none" w:sz="0" w:space="0" w:color="auto"/>
        <w:right w:val="none" w:sz="0" w:space="0" w:color="auto"/>
      </w:divBdr>
      <w:divsChild>
        <w:div w:id="2051224654">
          <w:marLeft w:val="0"/>
          <w:marRight w:val="0"/>
          <w:marTop w:val="0"/>
          <w:marBottom w:val="0"/>
          <w:divBdr>
            <w:top w:val="none" w:sz="0" w:space="0" w:color="auto"/>
            <w:left w:val="none" w:sz="0" w:space="0" w:color="auto"/>
            <w:bottom w:val="none" w:sz="0" w:space="0" w:color="auto"/>
            <w:right w:val="none" w:sz="0" w:space="0" w:color="auto"/>
          </w:divBdr>
          <w:divsChild>
            <w:div w:id="2088457996">
              <w:marLeft w:val="0"/>
              <w:marRight w:val="0"/>
              <w:marTop w:val="0"/>
              <w:marBottom w:val="0"/>
              <w:divBdr>
                <w:top w:val="none" w:sz="0" w:space="0" w:color="auto"/>
                <w:left w:val="none" w:sz="0" w:space="0" w:color="auto"/>
                <w:bottom w:val="none" w:sz="0" w:space="0" w:color="auto"/>
                <w:right w:val="none" w:sz="0" w:space="0" w:color="auto"/>
              </w:divBdr>
              <w:divsChild>
                <w:div w:id="2093312921">
                  <w:marLeft w:val="0"/>
                  <w:marRight w:val="0"/>
                  <w:marTop w:val="0"/>
                  <w:marBottom w:val="0"/>
                  <w:divBdr>
                    <w:top w:val="none" w:sz="0" w:space="0" w:color="auto"/>
                    <w:left w:val="none" w:sz="0" w:space="0" w:color="auto"/>
                    <w:bottom w:val="none" w:sz="0" w:space="0" w:color="auto"/>
                    <w:right w:val="none" w:sz="0" w:space="0" w:color="auto"/>
                  </w:divBdr>
                  <w:divsChild>
                    <w:div w:id="1384016793">
                      <w:marLeft w:val="0"/>
                      <w:marRight w:val="0"/>
                      <w:marTop w:val="0"/>
                      <w:marBottom w:val="0"/>
                      <w:divBdr>
                        <w:top w:val="none" w:sz="0" w:space="0" w:color="auto"/>
                        <w:left w:val="none" w:sz="0" w:space="0" w:color="auto"/>
                        <w:bottom w:val="none" w:sz="0" w:space="0" w:color="auto"/>
                        <w:right w:val="none" w:sz="0" w:space="0" w:color="auto"/>
                      </w:divBdr>
                      <w:divsChild>
                        <w:div w:id="1388608142">
                          <w:marLeft w:val="150"/>
                          <w:marRight w:val="150"/>
                          <w:marTop w:val="0"/>
                          <w:marBottom w:val="0"/>
                          <w:divBdr>
                            <w:top w:val="none" w:sz="0" w:space="0" w:color="auto"/>
                            <w:left w:val="none" w:sz="0" w:space="0" w:color="auto"/>
                            <w:bottom w:val="none" w:sz="0" w:space="0" w:color="auto"/>
                            <w:right w:val="none" w:sz="0" w:space="0" w:color="auto"/>
                          </w:divBdr>
                          <w:divsChild>
                            <w:div w:id="967130458">
                              <w:marLeft w:val="0"/>
                              <w:marRight w:val="0"/>
                              <w:marTop w:val="0"/>
                              <w:marBottom w:val="150"/>
                              <w:divBdr>
                                <w:top w:val="none" w:sz="0" w:space="0" w:color="auto"/>
                                <w:left w:val="none" w:sz="0" w:space="0" w:color="auto"/>
                                <w:bottom w:val="none" w:sz="0" w:space="0" w:color="auto"/>
                                <w:right w:val="none" w:sz="0" w:space="0" w:color="auto"/>
                              </w:divBdr>
                              <w:divsChild>
                                <w:div w:id="730226910">
                                  <w:marLeft w:val="0"/>
                                  <w:marRight w:val="0"/>
                                  <w:marTop w:val="0"/>
                                  <w:marBottom w:val="0"/>
                                  <w:divBdr>
                                    <w:top w:val="none" w:sz="0" w:space="0" w:color="auto"/>
                                    <w:left w:val="none" w:sz="0" w:space="0" w:color="auto"/>
                                    <w:bottom w:val="none" w:sz="0" w:space="0" w:color="auto"/>
                                    <w:right w:val="none" w:sz="0" w:space="0" w:color="auto"/>
                                  </w:divBdr>
                                  <w:divsChild>
                                    <w:div w:id="1419138732">
                                      <w:marLeft w:val="0"/>
                                      <w:marRight w:val="0"/>
                                      <w:marTop w:val="0"/>
                                      <w:marBottom w:val="0"/>
                                      <w:divBdr>
                                        <w:top w:val="none" w:sz="0" w:space="0" w:color="auto"/>
                                        <w:left w:val="none" w:sz="0" w:space="0" w:color="auto"/>
                                        <w:bottom w:val="none" w:sz="0" w:space="0" w:color="auto"/>
                                        <w:right w:val="none" w:sz="0" w:space="0" w:color="auto"/>
                                      </w:divBdr>
                                      <w:divsChild>
                                        <w:div w:id="247353992">
                                          <w:marLeft w:val="0"/>
                                          <w:marRight w:val="0"/>
                                          <w:marTop w:val="0"/>
                                          <w:marBottom w:val="0"/>
                                          <w:divBdr>
                                            <w:top w:val="none" w:sz="0" w:space="0" w:color="auto"/>
                                            <w:left w:val="none" w:sz="0" w:space="0" w:color="auto"/>
                                            <w:bottom w:val="none" w:sz="0" w:space="0" w:color="auto"/>
                                            <w:right w:val="none" w:sz="0" w:space="0" w:color="auto"/>
                                          </w:divBdr>
                                          <w:divsChild>
                                            <w:div w:id="1412656206">
                                              <w:marLeft w:val="0"/>
                                              <w:marRight w:val="0"/>
                                              <w:marTop w:val="0"/>
                                              <w:marBottom w:val="0"/>
                                              <w:divBdr>
                                                <w:top w:val="none" w:sz="0" w:space="0" w:color="auto"/>
                                                <w:left w:val="none" w:sz="0" w:space="0" w:color="auto"/>
                                                <w:bottom w:val="none" w:sz="0" w:space="0" w:color="auto"/>
                                                <w:right w:val="none" w:sz="0" w:space="0" w:color="auto"/>
                                              </w:divBdr>
                                              <w:divsChild>
                                                <w:div w:id="1172452404">
                                                  <w:marLeft w:val="0"/>
                                                  <w:marRight w:val="0"/>
                                                  <w:marTop w:val="0"/>
                                                  <w:marBottom w:val="0"/>
                                                  <w:divBdr>
                                                    <w:top w:val="none" w:sz="0" w:space="0" w:color="auto"/>
                                                    <w:left w:val="none" w:sz="0" w:space="0" w:color="auto"/>
                                                    <w:bottom w:val="none" w:sz="0" w:space="0" w:color="auto"/>
                                                    <w:right w:val="none" w:sz="0" w:space="0" w:color="auto"/>
                                                  </w:divBdr>
                                                  <w:divsChild>
                                                    <w:div w:id="847133558">
                                                      <w:marLeft w:val="0"/>
                                                      <w:marRight w:val="0"/>
                                                      <w:marTop w:val="0"/>
                                                      <w:marBottom w:val="0"/>
                                                      <w:divBdr>
                                                        <w:top w:val="none" w:sz="0" w:space="0" w:color="auto"/>
                                                        <w:left w:val="none" w:sz="0" w:space="0" w:color="auto"/>
                                                        <w:bottom w:val="none" w:sz="0" w:space="0" w:color="auto"/>
                                                        <w:right w:val="none" w:sz="0" w:space="0" w:color="auto"/>
                                                      </w:divBdr>
                                                      <w:divsChild>
                                                        <w:div w:id="1535388122">
                                                          <w:marLeft w:val="0"/>
                                                          <w:marRight w:val="0"/>
                                                          <w:marTop w:val="0"/>
                                                          <w:marBottom w:val="0"/>
                                                          <w:divBdr>
                                                            <w:top w:val="none" w:sz="0" w:space="0" w:color="auto"/>
                                                            <w:left w:val="none" w:sz="0" w:space="0" w:color="auto"/>
                                                            <w:bottom w:val="none" w:sz="0" w:space="0" w:color="auto"/>
                                                            <w:right w:val="none" w:sz="0" w:space="0" w:color="auto"/>
                                                          </w:divBdr>
                                                          <w:divsChild>
                                                            <w:div w:id="168755302">
                                                              <w:marLeft w:val="0"/>
                                                              <w:marRight w:val="0"/>
                                                              <w:marTop w:val="0"/>
                                                              <w:marBottom w:val="0"/>
                                                              <w:divBdr>
                                                                <w:top w:val="none" w:sz="0" w:space="0" w:color="auto"/>
                                                                <w:left w:val="none" w:sz="0" w:space="0" w:color="auto"/>
                                                                <w:bottom w:val="none" w:sz="0" w:space="0" w:color="auto"/>
                                                                <w:right w:val="none" w:sz="0" w:space="0" w:color="auto"/>
                                                              </w:divBdr>
                                                              <w:divsChild>
                                                                <w:div w:id="1219131380">
                                                                  <w:marLeft w:val="0"/>
                                                                  <w:marRight w:val="0"/>
                                                                  <w:marTop w:val="0"/>
                                                                  <w:marBottom w:val="0"/>
                                                                  <w:divBdr>
                                                                    <w:top w:val="none" w:sz="0" w:space="0" w:color="auto"/>
                                                                    <w:left w:val="none" w:sz="0" w:space="0" w:color="auto"/>
                                                                    <w:bottom w:val="none" w:sz="0" w:space="0" w:color="auto"/>
                                                                    <w:right w:val="none" w:sz="0" w:space="0" w:color="auto"/>
                                                                  </w:divBdr>
                                                                  <w:divsChild>
                                                                    <w:div w:id="1986811008">
                                                                      <w:marLeft w:val="0"/>
                                                                      <w:marRight w:val="0"/>
                                                                      <w:marTop w:val="0"/>
                                                                      <w:marBottom w:val="0"/>
                                                                      <w:divBdr>
                                                                        <w:top w:val="none" w:sz="0" w:space="0" w:color="auto"/>
                                                                        <w:left w:val="none" w:sz="0" w:space="0" w:color="auto"/>
                                                                        <w:bottom w:val="none" w:sz="0" w:space="0" w:color="auto"/>
                                                                        <w:right w:val="none" w:sz="0" w:space="0" w:color="auto"/>
                                                                      </w:divBdr>
                                                                      <w:divsChild>
                                                                        <w:div w:id="1357001314">
                                                                          <w:marLeft w:val="0"/>
                                                                          <w:marRight w:val="0"/>
                                                                          <w:marTop w:val="0"/>
                                                                          <w:marBottom w:val="0"/>
                                                                          <w:divBdr>
                                                                            <w:top w:val="none" w:sz="0" w:space="0" w:color="auto"/>
                                                                            <w:left w:val="none" w:sz="0" w:space="0" w:color="auto"/>
                                                                            <w:bottom w:val="none" w:sz="0" w:space="0" w:color="auto"/>
                                                                            <w:right w:val="none" w:sz="0" w:space="0" w:color="auto"/>
                                                                          </w:divBdr>
                                                                          <w:divsChild>
                                                                            <w:div w:id="696153345">
                                                                              <w:marLeft w:val="0"/>
                                                                              <w:marRight w:val="0"/>
                                                                              <w:marTop w:val="0"/>
                                                                              <w:marBottom w:val="0"/>
                                                                              <w:divBdr>
                                                                                <w:top w:val="none" w:sz="0" w:space="0" w:color="auto"/>
                                                                                <w:left w:val="none" w:sz="0" w:space="0" w:color="auto"/>
                                                                                <w:bottom w:val="none" w:sz="0" w:space="0" w:color="auto"/>
                                                                                <w:right w:val="none" w:sz="0" w:space="0" w:color="auto"/>
                                                                              </w:divBdr>
                                                                              <w:divsChild>
                                                                                <w:div w:id="12743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219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83D6C-69BA-459D-8D77-5864B04CC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3570</Words>
  <Characters>20352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Report</vt:lpstr>
    </vt:vector>
  </TitlesOfParts>
  <Company>Xamax Consultancy Pty Ltd</Company>
  <LinksUpToDate>false</LinksUpToDate>
  <CharactersWithSpaces>23875</CharactersWithSpaces>
  <SharedDoc>false</SharedDoc>
  <HLinks>
    <vt:vector size="12" baseType="variant">
      <vt:variant>
        <vt:i4>6225931</vt:i4>
      </vt:variant>
      <vt:variant>
        <vt:i4>0</vt:i4>
      </vt:variant>
      <vt:variant>
        <vt:i4>0</vt:i4>
      </vt:variant>
      <vt:variant>
        <vt:i4>5</vt:i4>
      </vt:variant>
      <vt:variant>
        <vt:lpwstr>https://dex.dss.gov.au/policy-guidance/dex_data_exchange_protocols/</vt:lpwstr>
      </vt:variant>
      <vt:variant>
        <vt:lpwstr/>
      </vt:variant>
      <vt:variant>
        <vt:i4>5242932</vt:i4>
      </vt:variant>
      <vt:variant>
        <vt:i4>0</vt:i4>
      </vt:variant>
      <vt:variant>
        <vt:i4>0</vt:i4>
      </vt:variant>
      <vt:variant>
        <vt:i4>5</vt:i4>
      </vt:variant>
      <vt:variant>
        <vt:lpwstr>https://www.dpmc.gov.au/sites/default/files/publications/public_sector_data_mgt_project.pdf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Roger Clarke</dc:creator>
  <cp:keywords/>
  <cp:lastModifiedBy>kat lane</cp:lastModifiedBy>
  <cp:revision>2</cp:revision>
  <cp:lastPrinted>2016-07-29T06:00:00Z</cp:lastPrinted>
  <dcterms:created xsi:type="dcterms:W3CDTF">2017-11-05T02:41:00Z</dcterms:created>
  <dcterms:modified xsi:type="dcterms:W3CDTF">2017-11-05T02:41:00Z</dcterms:modified>
</cp:coreProperties>
</file>